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94859"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0C297E8A"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2EE81F85"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1A0DEB50"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2309262B"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310A0BC0"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69718D34"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4442F688"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57F895CC"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76979D81"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70F80893" w14:textId="63D3B71F" w:rsidR="003118A9" w:rsidRPr="009E15EA" w:rsidRDefault="00345C62" w:rsidP="005629B9">
      <w:pPr>
        <w:pStyle w:val="Nadpis1"/>
        <w:keepLines/>
        <w:pageBreakBefore w:val="0"/>
        <w:shd w:val="clear" w:color="auto" w:fill="auto"/>
        <w:suppressAutoHyphens/>
        <w:spacing w:before="480" w:after="0" w:line="276" w:lineRule="auto"/>
        <w:jc w:val="center"/>
        <w:rPr>
          <w:rFonts w:ascii="Segoe UI" w:eastAsia="SimSun" w:hAnsi="Segoe UI" w:cs="Segoe UI"/>
          <w:b w:val="0"/>
          <w:bCs/>
          <w:sz w:val="36"/>
          <w:szCs w:val="28"/>
          <w:lang w:eastAsia="ar-SA"/>
        </w:rPr>
      </w:pPr>
      <w:r w:rsidRPr="009E15EA">
        <w:rPr>
          <w:rFonts w:ascii="Segoe UI" w:eastAsia="SimSun" w:hAnsi="Segoe UI" w:cs="Segoe UI"/>
          <w:bCs/>
          <w:kern w:val="0"/>
          <w:position w:val="0"/>
          <w:sz w:val="36"/>
          <w:szCs w:val="28"/>
          <w:lang w:eastAsia="ar-SA"/>
        </w:rPr>
        <w:t>P</w:t>
      </w:r>
      <w:bookmarkStart w:id="0" w:name="_Ref238534040"/>
      <w:bookmarkStart w:id="1" w:name="_Ref238534088"/>
      <w:bookmarkStart w:id="2" w:name="_Ref238534141"/>
      <w:bookmarkEnd w:id="0"/>
      <w:bookmarkEnd w:id="1"/>
      <w:bookmarkEnd w:id="2"/>
      <w:r w:rsidR="00842F6A" w:rsidRPr="009E15EA">
        <w:rPr>
          <w:rFonts w:ascii="Segoe UI" w:eastAsia="SimSun" w:hAnsi="Segoe UI" w:cs="Segoe UI"/>
          <w:bCs/>
          <w:kern w:val="0"/>
          <w:position w:val="0"/>
          <w:sz w:val="36"/>
          <w:szCs w:val="28"/>
          <w:lang w:eastAsia="ar-SA"/>
        </w:rPr>
        <w:t xml:space="preserve">ŘÍLOHA </w:t>
      </w:r>
      <w:r w:rsidR="00413AE8">
        <w:rPr>
          <w:rFonts w:ascii="Segoe UI" w:eastAsia="SimSun" w:hAnsi="Segoe UI" w:cs="Segoe UI"/>
          <w:bCs/>
          <w:kern w:val="0"/>
          <w:position w:val="0"/>
          <w:sz w:val="36"/>
          <w:szCs w:val="28"/>
          <w:lang w:eastAsia="ar-SA"/>
        </w:rPr>
        <w:t>H</w:t>
      </w:r>
      <w:r w:rsidR="00846262" w:rsidRPr="009E15EA">
        <w:rPr>
          <w:rFonts w:ascii="Segoe UI" w:eastAsia="SimSun" w:hAnsi="Segoe UI" w:cs="Segoe UI"/>
          <w:bCs/>
          <w:kern w:val="0"/>
          <w:position w:val="0"/>
          <w:sz w:val="36"/>
          <w:szCs w:val="28"/>
          <w:lang w:eastAsia="ar-SA"/>
        </w:rPr>
        <w:t xml:space="preserve"> –</w:t>
      </w:r>
      <w:r w:rsidR="00846262" w:rsidRPr="009E15EA">
        <w:rPr>
          <w:rFonts w:ascii="Segoe UI" w:eastAsia="SimSun" w:hAnsi="Segoe UI" w:cs="Segoe UI"/>
          <w:bCs/>
          <w:sz w:val="36"/>
          <w:szCs w:val="28"/>
          <w:lang w:eastAsia="ar-SA"/>
        </w:rPr>
        <w:t xml:space="preserve"> </w:t>
      </w:r>
      <w:r w:rsidR="006B3080" w:rsidRPr="009E15EA">
        <w:rPr>
          <w:rFonts w:ascii="Segoe UI" w:eastAsia="SimSun" w:hAnsi="Segoe UI" w:cs="Segoe UI"/>
          <w:bCs/>
          <w:kern w:val="0"/>
          <w:position w:val="0"/>
          <w:sz w:val="36"/>
          <w:szCs w:val="28"/>
          <w:lang w:eastAsia="ar-SA"/>
        </w:rPr>
        <w:t>Seznam spolupracujících systémů</w:t>
      </w:r>
    </w:p>
    <w:p w14:paraId="766DF106" w14:textId="77777777" w:rsidR="002C1EB4" w:rsidRPr="009E15EA" w:rsidRDefault="002C1EB4">
      <w:pPr>
        <w:spacing w:after="0" w:line="240" w:lineRule="auto"/>
        <w:jc w:val="left"/>
        <w:rPr>
          <w:rFonts w:ascii="Segoe UI" w:hAnsi="Segoe UI" w:cs="Segoe UI"/>
          <w:b/>
          <w:szCs w:val="24"/>
        </w:rPr>
      </w:pPr>
      <w:r w:rsidRPr="009E15EA">
        <w:rPr>
          <w:rFonts w:ascii="Segoe UI" w:hAnsi="Segoe UI" w:cs="Segoe UI"/>
          <w:b/>
          <w:szCs w:val="24"/>
        </w:rPr>
        <w:br w:type="page"/>
      </w:r>
    </w:p>
    <w:p w14:paraId="05FFD16A" w14:textId="53DB1309" w:rsidR="00C56D7F" w:rsidRPr="009E15EA" w:rsidRDefault="00C56D7F" w:rsidP="00C56D7F">
      <w:pPr>
        <w:spacing w:before="60" w:after="60" w:line="288" w:lineRule="auto"/>
        <w:rPr>
          <w:rFonts w:ascii="Segoe UI" w:hAnsi="Segoe UI" w:cs="Segoe UI"/>
        </w:rPr>
      </w:pPr>
      <w:r w:rsidRPr="009E15EA">
        <w:rPr>
          <w:rFonts w:ascii="Segoe UI" w:hAnsi="Segoe UI" w:cs="Segoe UI"/>
        </w:rPr>
        <w:lastRenderedPageBreak/>
        <w:t>Dodavatel provede analýzu spolupráce, zpracuje návrh spolupráce</w:t>
      </w:r>
      <w:r w:rsidR="00B745C6" w:rsidRPr="009E15EA">
        <w:rPr>
          <w:rFonts w:ascii="Segoe UI" w:hAnsi="Segoe UI" w:cs="Segoe UI"/>
        </w:rPr>
        <w:t xml:space="preserve"> </w:t>
      </w:r>
      <w:r w:rsidRPr="009E15EA">
        <w:rPr>
          <w:rFonts w:ascii="Segoe UI" w:hAnsi="Segoe UI" w:cs="Segoe UI"/>
        </w:rPr>
        <w:t>se spolupracujícími systémy a provede implementaci propojení. Účelem spolupráce systémů je výměna dat nebo čerpání externích dat nezbytných pro průběh podporovaných agend.</w:t>
      </w:r>
    </w:p>
    <w:p w14:paraId="0F169ED7" w14:textId="42117CD7" w:rsidR="00937F57" w:rsidRPr="009E15EA" w:rsidRDefault="00C56D7F" w:rsidP="00C56D7F">
      <w:pPr>
        <w:spacing w:before="60" w:after="60" w:line="288" w:lineRule="auto"/>
        <w:rPr>
          <w:rFonts w:ascii="Segoe UI" w:hAnsi="Segoe UI" w:cs="Segoe UI"/>
        </w:rPr>
      </w:pPr>
      <w:r w:rsidRPr="009E15EA">
        <w:rPr>
          <w:rFonts w:ascii="Segoe UI" w:hAnsi="Segoe UI" w:cs="Segoe UI"/>
        </w:rPr>
        <w:t>Dodavatel zpracuje analýzu včetně popisu procesů, popis způsobu propojení, popis dat, popis rozhraní (dokumentace rozhraní).</w:t>
      </w:r>
    </w:p>
    <w:p w14:paraId="33EF19D3" w14:textId="77777777" w:rsidR="00C56D7F" w:rsidRPr="009E15EA" w:rsidRDefault="00C56D7F" w:rsidP="00C56D7F">
      <w:pPr>
        <w:spacing w:before="60" w:after="60" w:line="288" w:lineRule="auto"/>
        <w:rPr>
          <w:rFonts w:ascii="Segoe UI" w:hAnsi="Segoe UI" w:cs="Segoe UI"/>
        </w:rPr>
      </w:pPr>
    </w:p>
    <w:p w14:paraId="3A4EB898" w14:textId="7FBD3902" w:rsidR="00DC7F0A" w:rsidRPr="009E15EA" w:rsidRDefault="00B745C6" w:rsidP="00DC7F0A">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Základní registry státní správy</w:t>
      </w:r>
    </w:p>
    <w:tbl>
      <w:tblPr>
        <w:tblStyle w:val="Mkatabulky"/>
        <w:tblW w:w="9322" w:type="dxa"/>
        <w:tblLook w:val="04A0" w:firstRow="1" w:lastRow="0" w:firstColumn="1" w:lastColumn="0" w:noHBand="0" w:noVBand="1"/>
      </w:tblPr>
      <w:tblGrid>
        <w:gridCol w:w="2376"/>
        <w:gridCol w:w="6946"/>
      </w:tblGrid>
      <w:tr w:rsidR="00B745C6" w:rsidRPr="009E15EA" w14:paraId="338E040C" w14:textId="77777777" w:rsidTr="00937F57">
        <w:tc>
          <w:tcPr>
            <w:tcW w:w="2376" w:type="dxa"/>
          </w:tcPr>
          <w:p w14:paraId="790C6A72" w14:textId="77777777" w:rsidR="00DC7F0A" w:rsidRPr="009E15EA" w:rsidRDefault="00DC7F0A" w:rsidP="00DC7F0A">
            <w:pPr>
              <w:spacing w:before="60" w:after="60" w:line="288" w:lineRule="auto"/>
              <w:rPr>
                <w:rFonts w:ascii="Segoe UI" w:hAnsi="Segoe UI" w:cs="Segoe UI"/>
                <w:b/>
              </w:rPr>
            </w:pPr>
            <w:r w:rsidRPr="009E15EA">
              <w:rPr>
                <w:rFonts w:ascii="Segoe UI" w:hAnsi="Segoe UI" w:cs="Segoe UI"/>
                <w:b/>
              </w:rPr>
              <w:t xml:space="preserve">Provozovatel </w:t>
            </w:r>
          </w:p>
        </w:tc>
        <w:tc>
          <w:tcPr>
            <w:tcW w:w="6946" w:type="dxa"/>
          </w:tcPr>
          <w:p w14:paraId="6C5C7F56" w14:textId="205AC9C7" w:rsidR="00DC7F0A" w:rsidRPr="009E15EA" w:rsidRDefault="00B745C6" w:rsidP="00DC7F0A">
            <w:pPr>
              <w:spacing w:before="60" w:after="60" w:line="288" w:lineRule="auto"/>
              <w:rPr>
                <w:rFonts w:ascii="Segoe UI" w:hAnsi="Segoe UI" w:cs="Segoe UI"/>
              </w:rPr>
            </w:pPr>
            <w:r w:rsidRPr="009E15EA">
              <w:rPr>
                <w:rFonts w:ascii="Segoe UI" w:hAnsi="Segoe UI" w:cs="Segoe UI"/>
              </w:rPr>
              <w:t>Správa základních registrů (http://www.szrcr.cz)</w:t>
            </w:r>
          </w:p>
        </w:tc>
      </w:tr>
      <w:tr w:rsidR="00B745C6" w:rsidRPr="009E15EA" w14:paraId="79AECF3A" w14:textId="77777777" w:rsidTr="00937F57">
        <w:tc>
          <w:tcPr>
            <w:tcW w:w="2376" w:type="dxa"/>
          </w:tcPr>
          <w:p w14:paraId="6A3E194C" w14:textId="77777777" w:rsidR="00DC7F0A" w:rsidRPr="009E15EA" w:rsidRDefault="00DC7F0A" w:rsidP="00DC7F0A">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6B5D69C0" w14:textId="7C136C5D" w:rsidR="001933ED" w:rsidRPr="009E15EA" w:rsidRDefault="00A97E72" w:rsidP="00C56D7F">
            <w:pPr>
              <w:spacing w:before="60" w:after="60" w:line="288" w:lineRule="auto"/>
              <w:rPr>
                <w:rFonts w:ascii="Segoe UI" w:hAnsi="Segoe UI" w:cs="Segoe UI"/>
              </w:rPr>
            </w:pPr>
            <w:r w:rsidRPr="009E15EA">
              <w:rPr>
                <w:rFonts w:ascii="Segoe UI" w:hAnsi="Segoe UI" w:cs="Segoe UI"/>
              </w:rPr>
              <w:t xml:space="preserve">Zajistit </w:t>
            </w:r>
            <w:proofErr w:type="spellStart"/>
            <w:r w:rsidR="00B745C6" w:rsidRPr="009E15EA">
              <w:rPr>
                <w:rFonts w:ascii="Segoe UI" w:hAnsi="Segoe UI" w:cs="Segoe UI"/>
              </w:rPr>
              <w:t>download</w:t>
            </w:r>
            <w:proofErr w:type="spellEnd"/>
            <w:r w:rsidR="00B745C6" w:rsidRPr="009E15EA">
              <w:rPr>
                <w:rFonts w:ascii="Segoe UI" w:hAnsi="Segoe UI" w:cs="Segoe UI"/>
              </w:rPr>
              <w:t xml:space="preserve"> referenčních údajů z</w:t>
            </w:r>
            <w:r w:rsidR="007D63A1" w:rsidRPr="009E15EA">
              <w:rPr>
                <w:rFonts w:ascii="Segoe UI" w:hAnsi="Segoe UI" w:cs="Segoe UI"/>
              </w:rPr>
              <w:t> Registru osob a Registru obyvatel</w:t>
            </w:r>
            <w:r w:rsidR="00B745C6" w:rsidRPr="009E15EA">
              <w:rPr>
                <w:rFonts w:ascii="Segoe UI" w:hAnsi="Segoe UI" w:cs="Segoe UI"/>
              </w:rPr>
              <w:t> IS ZR</w:t>
            </w:r>
            <w:r w:rsidR="001933ED" w:rsidRPr="009E15EA">
              <w:rPr>
                <w:rFonts w:ascii="Segoe UI" w:hAnsi="Segoe UI" w:cs="Segoe UI"/>
              </w:rPr>
              <w:t>.</w:t>
            </w:r>
            <w:r w:rsidR="00E1481D" w:rsidRPr="009E15EA">
              <w:rPr>
                <w:rFonts w:ascii="Segoe UI" w:hAnsi="Segoe UI" w:cs="Segoe UI"/>
              </w:rPr>
              <w:t xml:space="preserve"> </w:t>
            </w:r>
            <w:r w:rsidR="00B745C6" w:rsidRPr="009E15EA">
              <w:rPr>
                <w:rFonts w:ascii="Segoe UI" w:hAnsi="Segoe UI" w:cs="Segoe UI"/>
              </w:rPr>
              <w:t xml:space="preserve">Účelem je zajistit informace nezbytné pro průběh agend (zpracování </w:t>
            </w:r>
            <w:r w:rsidR="007D63A1" w:rsidRPr="009E15EA">
              <w:rPr>
                <w:rFonts w:ascii="Segoe UI" w:hAnsi="Segoe UI" w:cs="Segoe UI"/>
              </w:rPr>
              <w:t>referenčních údajů žadatelů</w:t>
            </w:r>
            <w:r w:rsidR="00B745C6" w:rsidRPr="009E15EA">
              <w:rPr>
                <w:rFonts w:ascii="Segoe UI" w:hAnsi="Segoe UI" w:cs="Segoe UI"/>
              </w:rPr>
              <w:t xml:space="preserve"> o dotace)</w:t>
            </w:r>
            <w:r w:rsidR="00E1481D" w:rsidRPr="009E15EA">
              <w:rPr>
                <w:rFonts w:ascii="Segoe UI" w:hAnsi="Segoe UI" w:cs="Segoe UI"/>
              </w:rPr>
              <w:t>.</w:t>
            </w:r>
          </w:p>
        </w:tc>
      </w:tr>
      <w:tr w:rsidR="00B745C6" w:rsidRPr="009E15EA" w14:paraId="6E45BF77" w14:textId="77777777" w:rsidTr="00937F57">
        <w:tc>
          <w:tcPr>
            <w:tcW w:w="2376" w:type="dxa"/>
          </w:tcPr>
          <w:p w14:paraId="4250D43D" w14:textId="77777777" w:rsidR="00DC7F0A" w:rsidRPr="009E15EA" w:rsidRDefault="00DC7F0A" w:rsidP="00F67206">
            <w:pPr>
              <w:spacing w:before="60" w:after="60" w:line="288" w:lineRule="auto"/>
              <w:rPr>
                <w:rFonts w:ascii="Segoe UI" w:hAnsi="Segoe UI" w:cs="Segoe UI"/>
                <w:b/>
              </w:rPr>
            </w:pPr>
            <w:r w:rsidRPr="009E15EA">
              <w:rPr>
                <w:rFonts w:ascii="Segoe UI" w:hAnsi="Segoe UI" w:cs="Segoe UI"/>
                <w:b/>
              </w:rPr>
              <w:t xml:space="preserve">Popis </w:t>
            </w:r>
            <w:r w:rsidR="00F67206" w:rsidRPr="009E15EA">
              <w:rPr>
                <w:rFonts w:ascii="Segoe UI" w:hAnsi="Segoe UI" w:cs="Segoe UI"/>
                <w:b/>
              </w:rPr>
              <w:t>rozhraní</w:t>
            </w:r>
          </w:p>
        </w:tc>
        <w:tc>
          <w:tcPr>
            <w:tcW w:w="6946" w:type="dxa"/>
          </w:tcPr>
          <w:p w14:paraId="1F3FD11B" w14:textId="2FCB5B18" w:rsidR="00F67206" w:rsidRPr="009E15EA" w:rsidRDefault="000038EF" w:rsidP="007D63A1">
            <w:pPr>
              <w:spacing w:before="60" w:after="60" w:line="288" w:lineRule="auto"/>
              <w:rPr>
                <w:rFonts w:ascii="Segoe UI" w:hAnsi="Segoe UI" w:cs="Segoe UI"/>
              </w:rPr>
            </w:pPr>
            <w:hyperlink r:id="rId9" w:history="1">
              <w:r w:rsidR="007D63A1" w:rsidRPr="009E15EA">
                <w:rPr>
                  <w:rStyle w:val="Hypertextovodkaz"/>
                  <w:rFonts w:ascii="Segoe UI" w:hAnsi="Segoe UI" w:cs="Segoe UI"/>
                </w:rPr>
                <w:t>http://www.szrcr.cz/vyvojari</w:t>
              </w:r>
            </w:hyperlink>
          </w:p>
        </w:tc>
      </w:tr>
    </w:tbl>
    <w:p w14:paraId="168EBACE" w14:textId="788DE80D" w:rsidR="00C56D7F" w:rsidRPr="009E15EA" w:rsidDel="000038EF" w:rsidRDefault="00C56D7F" w:rsidP="00C56D7F">
      <w:pPr>
        <w:pStyle w:val="Odstavecseseznamem"/>
        <w:spacing w:before="60" w:after="60" w:line="288" w:lineRule="auto"/>
        <w:ind w:left="360"/>
        <w:rPr>
          <w:del w:id="3" w:author="Autor"/>
          <w:rFonts w:ascii="Segoe UI" w:hAnsi="Segoe UI" w:cs="Segoe UI"/>
          <w:b/>
        </w:rPr>
      </w:pPr>
    </w:p>
    <w:p w14:paraId="1CB4180A" w14:textId="559048E7" w:rsidR="00C56D7F" w:rsidRPr="009E15EA" w:rsidDel="000038EF" w:rsidRDefault="00C56D7F" w:rsidP="00C56D7F">
      <w:pPr>
        <w:pStyle w:val="Odstavecseseznamem"/>
        <w:numPr>
          <w:ilvl w:val="0"/>
          <w:numId w:val="21"/>
        </w:numPr>
        <w:spacing w:before="60" w:after="60" w:line="288" w:lineRule="auto"/>
        <w:rPr>
          <w:del w:id="4" w:author="Autor"/>
          <w:rFonts w:ascii="Segoe UI" w:hAnsi="Segoe UI" w:cs="Segoe UI"/>
          <w:b/>
        </w:rPr>
      </w:pPr>
      <w:del w:id="5" w:author="Autor">
        <w:r w:rsidRPr="009E15EA" w:rsidDel="000038EF">
          <w:rPr>
            <w:rFonts w:ascii="Segoe UI" w:hAnsi="Segoe UI" w:cs="Segoe UI"/>
            <w:b/>
          </w:rPr>
          <w:delText>EnviHELP – Environmentální Helpdesk</w:delText>
        </w:r>
      </w:del>
    </w:p>
    <w:tbl>
      <w:tblPr>
        <w:tblStyle w:val="Mkatabulky"/>
        <w:tblW w:w="9322" w:type="dxa"/>
        <w:tblLook w:val="04A0" w:firstRow="1" w:lastRow="0" w:firstColumn="1" w:lastColumn="0" w:noHBand="0" w:noVBand="1"/>
      </w:tblPr>
      <w:tblGrid>
        <w:gridCol w:w="2376"/>
        <w:gridCol w:w="6946"/>
      </w:tblGrid>
      <w:tr w:rsidR="00B745C6" w:rsidRPr="009E15EA" w:rsidDel="000038EF" w14:paraId="02DF5D7D" w14:textId="3B6DF2BE" w:rsidTr="00556713">
        <w:trPr>
          <w:del w:id="6" w:author="Autor"/>
        </w:trPr>
        <w:tc>
          <w:tcPr>
            <w:tcW w:w="2376" w:type="dxa"/>
          </w:tcPr>
          <w:p w14:paraId="440AEE1B" w14:textId="717FF2C9" w:rsidR="00C56D7F" w:rsidRPr="009E15EA" w:rsidDel="000038EF" w:rsidRDefault="00C56D7F" w:rsidP="00556713">
            <w:pPr>
              <w:spacing w:before="60" w:after="60" w:line="288" w:lineRule="auto"/>
              <w:rPr>
                <w:del w:id="7" w:author="Autor"/>
                <w:rFonts w:ascii="Segoe UI" w:hAnsi="Segoe UI" w:cs="Segoe UI"/>
                <w:b/>
              </w:rPr>
            </w:pPr>
            <w:del w:id="8" w:author="Autor">
              <w:r w:rsidRPr="009E15EA" w:rsidDel="000038EF">
                <w:rPr>
                  <w:rFonts w:ascii="Segoe UI" w:hAnsi="Segoe UI" w:cs="Segoe UI"/>
                  <w:b/>
                </w:rPr>
                <w:delText>Provozovatel</w:delText>
              </w:r>
            </w:del>
          </w:p>
        </w:tc>
        <w:tc>
          <w:tcPr>
            <w:tcW w:w="6946" w:type="dxa"/>
          </w:tcPr>
          <w:p w14:paraId="725D5DAB" w14:textId="7F7EB836" w:rsidR="00C56D7F" w:rsidRPr="009E15EA" w:rsidDel="000038EF" w:rsidRDefault="00C56D7F" w:rsidP="00556713">
            <w:pPr>
              <w:spacing w:before="60" w:after="60" w:line="288" w:lineRule="auto"/>
              <w:rPr>
                <w:del w:id="9" w:author="Autor"/>
                <w:rFonts w:ascii="Segoe UI" w:hAnsi="Segoe UI" w:cs="Segoe UI"/>
              </w:rPr>
            </w:pPr>
            <w:del w:id="10" w:author="Autor">
              <w:r w:rsidRPr="009E15EA" w:rsidDel="000038EF">
                <w:rPr>
                  <w:rFonts w:ascii="Segoe UI" w:hAnsi="Segoe UI" w:cs="Segoe UI"/>
                </w:rPr>
                <w:delText>CENIA</w:delText>
              </w:r>
            </w:del>
          </w:p>
        </w:tc>
      </w:tr>
      <w:tr w:rsidR="00B745C6" w:rsidRPr="009E15EA" w:rsidDel="000038EF" w14:paraId="07692315" w14:textId="6AF3C3AA" w:rsidTr="00556713">
        <w:trPr>
          <w:del w:id="11" w:author="Autor"/>
        </w:trPr>
        <w:tc>
          <w:tcPr>
            <w:tcW w:w="2376" w:type="dxa"/>
          </w:tcPr>
          <w:p w14:paraId="4E123B55" w14:textId="7D9C047D" w:rsidR="00C56D7F" w:rsidRPr="009E15EA" w:rsidDel="000038EF" w:rsidRDefault="00C56D7F" w:rsidP="00556713">
            <w:pPr>
              <w:spacing w:before="60" w:after="60" w:line="288" w:lineRule="auto"/>
              <w:rPr>
                <w:del w:id="12" w:author="Autor"/>
                <w:rFonts w:ascii="Segoe UI" w:hAnsi="Segoe UI" w:cs="Segoe UI"/>
                <w:b/>
              </w:rPr>
            </w:pPr>
            <w:del w:id="13" w:author="Autor">
              <w:r w:rsidRPr="009E15EA" w:rsidDel="000038EF">
                <w:rPr>
                  <w:rFonts w:ascii="Segoe UI" w:hAnsi="Segoe UI" w:cs="Segoe UI"/>
                  <w:b/>
                </w:rPr>
                <w:delText>Požadavek zadavatele</w:delText>
              </w:r>
            </w:del>
          </w:p>
        </w:tc>
        <w:tc>
          <w:tcPr>
            <w:tcW w:w="6946" w:type="dxa"/>
          </w:tcPr>
          <w:p w14:paraId="2C7B0B31" w14:textId="789443A3" w:rsidR="00C56D7F" w:rsidRPr="009E15EA" w:rsidDel="000038EF" w:rsidRDefault="00C56D7F" w:rsidP="00556713">
            <w:pPr>
              <w:spacing w:before="60" w:after="60" w:line="288" w:lineRule="auto"/>
              <w:rPr>
                <w:del w:id="14" w:author="Autor"/>
                <w:rFonts w:ascii="Segoe UI" w:hAnsi="Segoe UI" w:cs="Segoe UI"/>
              </w:rPr>
            </w:pPr>
            <w:del w:id="15" w:author="Autor">
              <w:r w:rsidRPr="009E15EA" w:rsidDel="000038EF">
                <w:rPr>
                  <w:rFonts w:ascii="Segoe UI" w:hAnsi="Segoe UI" w:cs="Segoe UI"/>
                </w:rPr>
                <w:delText>Publikovat v celém systému odkazy na objekty znalostní báze EnviHELP, zejména objekty nápovědy.</w:delText>
              </w:r>
            </w:del>
          </w:p>
        </w:tc>
      </w:tr>
      <w:tr w:rsidR="00B745C6" w:rsidRPr="009E15EA" w:rsidDel="000038EF" w14:paraId="1B729A1B" w14:textId="6FCA06D0" w:rsidTr="00556713">
        <w:trPr>
          <w:del w:id="16" w:author="Autor"/>
        </w:trPr>
        <w:tc>
          <w:tcPr>
            <w:tcW w:w="2376" w:type="dxa"/>
          </w:tcPr>
          <w:p w14:paraId="67738CA8" w14:textId="1B5480ED" w:rsidR="00C56D7F" w:rsidRPr="009E15EA" w:rsidDel="000038EF" w:rsidRDefault="00C56D7F" w:rsidP="00556713">
            <w:pPr>
              <w:spacing w:before="60" w:after="60" w:line="288" w:lineRule="auto"/>
              <w:rPr>
                <w:del w:id="17" w:author="Autor"/>
                <w:rFonts w:ascii="Segoe UI" w:hAnsi="Segoe UI" w:cs="Segoe UI"/>
                <w:b/>
              </w:rPr>
            </w:pPr>
            <w:del w:id="18" w:author="Autor">
              <w:r w:rsidRPr="009E15EA" w:rsidDel="000038EF">
                <w:rPr>
                  <w:rFonts w:ascii="Segoe UI" w:hAnsi="Segoe UI" w:cs="Segoe UI"/>
                  <w:b/>
                </w:rPr>
                <w:delText>Popis rozhraní</w:delText>
              </w:r>
            </w:del>
          </w:p>
        </w:tc>
        <w:tc>
          <w:tcPr>
            <w:tcW w:w="6946" w:type="dxa"/>
          </w:tcPr>
          <w:p w14:paraId="56E7F36E" w14:textId="06EA9104" w:rsidR="00C56D7F" w:rsidRPr="009E15EA" w:rsidDel="000038EF" w:rsidRDefault="00C56D7F" w:rsidP="00556713">
            <w:pPr>
              <w:spacing w:before="60" w:after="60" w:line="288" w:lineRule="auto"/>
              <w:rPr>
                <w:del w:id="19" w:author="Autor"/>
                <w:rFonts w:ascii="Segoe UI" w:hAnsi="Segoe UI" w:cs="Segoe UI"/>
              </w:rPr>
            </w:pPr>
            <w:del w:id="20" w:author="Autor">
              <w:r w:rsidRPr="009E15EA" w:rsidDel="000038EF">
                <w:rPr>
                  <w:rFonts w:ascii="Segoe UI" w:hAnsi="Segoe UI" w:cs="Segoe UI"/>
                </w:rPr>
                <w:delText>Publikovány budou URL</w:delText>
              </w:r>
              <w:r w:rsidR="007D63A1" w:rsidRPr="009E15EA" w:rsidDel="000038EF">
                <w:rPr>
                  <w:rFonts w:ascii="Segoe UI" w:hAnsi="Segoe UI" w:cs="Segoe UI"/>
                </w:rPr>
                <w:delText xml:space="preserve">, které předá </w:delText>
              </w:r>
              <w:r w:rsidR="00DE4C79" w:rsidRPr="009E15EA" w:rsidDel="000038EF">
                <w:rPr>
                  <w:rFonts w:ascii="Segoe UI" w:hAnsi="Segoe UI" w:cs="Segoe UI"/>
                </w:rPr>
                <w:delText>SFŽP</w:delText>
              </w:r>
              <w:r w:rsidR="007D63A1" w:rsidRPr="009E15EA" w:rsidDel="000038EF">
                <w:rPr>
                  <w:rFonts w:ascii="Segoe UI" w:hAnsi="Segoe UI" w:cs="Segoe UI"/>
                </w:rPr>
                <w:delText>.</w:delText>
              </w:r>
            </w:del>
          </w:p>
        </w:tc>
      </w:tr>
    </w:tbl>
    <w:p w14:paraId="7E1A00A5" w14:textId="77777777" w:rsidR="00DC7F0A" w:rsidRPr="009E15EA" w:rsidRDefault="00DC7F0A" w:rsidP="009E1104">
      <w:pPr>
        <w:rPr>
          <w:rFonts w:ascii="Segoe UI" w:hAnsi="Segoe UI" w:cs="Segoe UI"/>
        </w:rPr>
      </w:pPr>
      <w:bookmarkStart w:id="21" w:name="_GoBack"/>
      <w:bookmarkEnd w:id="21"/>
    </w:p>
    <w:p w14:paraId="687A425B" w14:textId="04A18C3B" w:rsidR="00C56D7F" w:rsidRPr="009E15EA" w:rsidRDefault="007D63A1" w:rsidP="00C56D7F">
      <w:pPr>
        <w:pStyle w:val="Odstavecseseznamem"/>
        <w:numPr>
          <w:ilvl w:val="0"/>
          <w:numId w:val="21"/>
        </w:numPr>
        <w:rPr>
          <w:rFonts w:ascii="Segoe UI" w:hAnsi="Segoe UI" w:cs="Segoe UI"/>
          <w:b/>
        </w:rPr>
      </w:pPr>
      <w:r w:rsidRPr="009E15EA">
        <w:rPr>
          <w:rFonts w:ascii="Segoe UI" w:hAnsi="Segoe UI" w:cs="Segoe UI"/>
          <w:b/>
        </w:rPr>
        <w:t>EIS JASU</w:t>
      </w:r>
    </w:p>
    <w:tbl>
      <w:tblPr>
        <w:tblStyle w:val="Mkatabulky"/>
        <w:tblW w:w="9322" w:type="dxa"/>
        <w:tblLook w:val="04A0" w:firstRow="1" w:lastRow="0" w:firstColumn="1" w:lastColumn="0" w:noHBand="0" w:noVBand="1"/>
      </w:tblPr>
      <w:tblGrid>
        <w:gridCol w:w="2376"/>
        <w:gridCol w:w="6946"/>
      </w:tblGrid>
      <w:tr w:rsidR="00B745C6" w:rsidRPr="009E15EA" w14:paraId="7D00E2DA" w14:textId="77777777" w:rsidTr="00556713">
        <w:tc>
          <w:tcPr>
            <w:tcW w:w="2376" w:type="dxa"/>
          </w:tcPr>
          <w:p w14:paraId="6F7E83C6"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63924228" w14:textId="7BE6ACBC" w:rsidR="00C56D7F" w:rsidRPr="009E15EA" w:rsidRDefault="007D63A1" w:rsidP="00556713">
            <w:pPr>
              <w:spacing w:before="60" w:after="60" w:line="288" w:lineRule="auto"/>
              <w:rPr>
                <w:rFonts w:ascii="Segoe UI" w:hAnsi="Segoe UI" w:cs="Segoe UI"/>
              </w:rPr>
            </w:pPr>
            <w:r w:rsidRPr="009E15EA">
              <w:rPr>
                <w:rFonts w:ascii="Segoe UI" w:hAnsi="Segoe UI" w:cs="Segoe UI"/>
              </w:rPr>
              <w:t>SFŽP</w:t>
            </w:r>
          </w:p>
        </w:tc>
      </w:tr>
      <w:tr w:rsidR="00B745C6" w:rsidRPr="009E15EA" w14:paraId="19733BCF" w14:textId="77777777" w:rsidTr="00556713">
        <w:tc>
          <w:tcPr>
            <w:tcW w:w="2376" w:type="dxa"/>
          </w:tcPr>
          <w:p w14:paraId="260BBBBC"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2B2DDC90" w14:textId="6D11D411" w:rsidR="00C56D7F" w:rsidRPr="009E15EA" w:rsidRDefault="00C56D7F" w:rsidP="00C56D7F">
            <w:pPr>
              <w:spacing w:before="60" w:after="60" w:line="288" w:lineRule="auto"/>
              <w:rPr>
                <w:rFonts w:ascii="Segoe UI" w:hAnsi="Segoe UI" w:cs="Segoe UI"/>
              </w:rPr>
            </w:pPr>
            <w:r w:rsidRPr="009E15EA">
              <w:rPr>
                <w:rFonts w:ascii="Segoe UI" w:hAnsi="Segoe UI" w:cs="Segoe UI"/>
              </w:rPr>
              <w:t xml:space="preserve">Systém musí </w:t>
            </w:r>
            <w:r w:rsidR="007D63A1" w:rsidRPr="009E15EA">
              <w:rPr>
                <w:rFonts w:ascii="Segoe UI" w:hAnsi="Segoe UI" w:cs="Segoe UI"/>
              </w:rPr>
              <w:t>splňovat požadavky na komunikaci s EIS JASU, definované v Katalogu požadavků a procesních modelech.</w:t>
            </w:r>
          </w:p>
        </w:tc>
      </w:tr>
      <w:tr w:rsidR="00B745C6" w:rsidRPr="009E15EA" w14:paraId="5E46943D" w14:textId="77777777" w:rsidTr="00556713">
        <w:tc>
          <w:tcPr>
            <w:tcW w:w="2376" w:type="dxa"/>
          </w:tcPr>
          <w:p w14:paraId="74CA3037"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0BA89AC8" w14:textId="56C1BC47" w:rsidR="00C56D7F" w:rsidRPr="009E15EA" w:rsidRDefault="009E15EA" w:rsidP="00556713">
            <w:pPr>
              <w:spacing w:before="60" w:after="60" w:line="288" w:lineRule="auto"/>
              <w:rPr>
                <w:rFonts w:ascii="Segoe UI" w:hAnsi="Segoe UI" w:cs="Segoe UI"/>
              </w:rPr>
            </w:pPr>
            <w:r>
              <w:rPr>
                <w:rFonts w:ascii="Segoe UI" w:hAnsi="Segoe UI" w:cs="Segoe UI"/>
              </w:rPr>
              <w:t>Viz. Příloha B_3 Katalog průřezových požadavků</w:t>
            </w:r>
          </w:p>
        </w:tc>
      </w:tr>
    </w:tbl>
    <w:p w14:paraId="7CA11EC3" w14:textId="77777777" w:rsidR="00C56D7F" w:rsidRPr="009E15EA" w:rsidRDefault="00C56D7F" w:rsidP="009E1104">
      <w:pPr>
        <w:rPr>
          <w:rFonts w:ascii="Segoe UI" w:hAnsi="Segoe UI" w:cs="Segoe UI"/>
        </w:rPr>
      </w:pPr>
    </w:p>
    <w:p w14:paraId="1167E1B6" w14:textId="77777777" w:rsidR="007C6A9E" w:rsidRPr="009E15EA" w:rsidRDefault="007C6A9E" w:rsidP="007C6A9E">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e-Spis</w:t>
      </w:r>
    </w:p>
    <w:tbl>
      <w:tblPr>
        <w:tblStyle w:val="Mkatabulky"/>
        <w:tblW w:w="9322" w:type="dxa"/>
        <w:tblLook w:val="04A0" w:firstRow="1" w:lastRow="0" w:firstColumn="1" w:lastColumn="0" w:noHBand="0" w:noVBand="1"/>
      </w:tblPr>
      <w:tblGrid>
        <w:gridCol w:w="2376"/>
        <w:gridCol w:w="6946"/>
      </w:tblGrid>
      <w:tr w:rsidR="007C6A9E" w:rsidRPr="009E15EA" w14:paraId="1C086309" w14:textId="77777777" w:rsidTr="00C40B0F">
        <w:tc>
          <w:tcPr>
            <w:tcW w:w="2376" w:type="dxa"/>
          </w:tcPr>
          <w:p w14:paraId="594ABE63" w14:textId="77777777" w:rsidR="007C6A9E" w:rsidRPr="009E15EA" w:rsidRDefault="007C6A9E"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2376B4F2" w14:textId="77777777" w:rsidR="007C6A9E" w:rsidRPr="009E15EA" w:rsidRDefault="007C6A9E" w:rsidP="00C40B0F">
            <w:pPr>
              <w:spacing w:before="60" w:after="60" w:line="288" w:lineRule="auto"/>
              <w:rPr>
                <w:rFonts w:ascii="Segoe UI" w:hAnsi="Segoe UI" w:cs="Segoe UI"/>
              </w:rPr>
            </w:pPr>
            <w:r w:rsidRPr="009E15EA">
              <w:rPr>
                <w:rFonts w:ascii="Segoe UI" w:hAnsi="Segoe UI" w:cs="Segoe UI"/>
              </w:rPr>
              <w:t>SFŽP</w:t>
            </w:r>
          </w:p>
        </w:tc>
      </w:tr>
      <w:tr w:rsidR="007C6A9E" w:rsidRPr="009E15EA" w14:paraId="3D91193C" w14:textId="77777777" w:rsidTr="00C40B0F">
        <w:tc>
          <w:tcPr>
            <w:tcW w:w="2376" w:type="dxa"/>
          </w:tcPr>
          <w:p w14:paraId="08CC0FD0" w14:textId="77777777" w:rsidR="007C6A9E" w:rsidRPr="009E15EA" w:rsidRDefault="007C6A9E" w:rsidP="00C40B0F">
            <w:pPr>
              <w:spacing w:before="60" w:after="60" w:line="288" w:lineRule="auto"/>
              <w:rPr>
                <w:rFonts w:ascii="Segoe UI" w:hAnsi="Segoe UI" w:cs="Segoe UI"/>
                <w:b/>
              </w:rPr>
            </w:pPr>
            <w:r w:rsidRPr="009E15EA">
              <w:rPr>
                <w:rFonts w:ascii="Segoe UI" w:hAnsi="Segoe UI" w:cs="Segoe UI"/>
                <w:b/>
              </w:rPr>
              <w:lastRenderedPageBreak/>
              <w:t>Požadavek zadavatele</w:t>
            </w:r>
          </w:p>
        </w:tc>
        <w:tc>
          <w:tcPr>
            <w:tcW w:w="6946" w:type="dxa"/>
          </w:tcPr>
          <w:p w14:paraId="1787533D" w14:textId="3695C7EA" w:rsidR="007C6A9E" w:rsidRPr="009E15EA" w:rsidRDefault="007C6A9E" w:rsidP="00BA6D2B">
            <w:pPr>
              <w:spacing w:before="60" w:after="60" w:line="288" w:lineRule="auto"/>
              <w:rPr>
                <w:rFonts w:ascii="Segoe UI" w:hAnsi="Segoe UI" w:cs="Segoe UI"/>
              </w:rPr>
            </w:pPr>
            <w:r w:rsidRPr="009E15EA">
              <w:rPr>
                <w:rFonts w:ascii="Segoe UI" w:hAnsi="Segoe UI" w:cs="Segoe UI"/>
              </w:rPr>
              <w:t xml:space="preserve">Systém musí splňovat požadavky na komunikaci </w:t>
            </w:r>
            <w:r w:rsidR="00BA6D2B" w:rsidRPr="009E15EA">
              <w:rPr>
                <w:rFonts w:ascii="Segoe UI" w:hAnsi="Segoe UI" w:cs="Segoe UI"/>
              </w:rPr>
              <w:t>se spisovou službou</w:t>
            </w:r>
            <w:r w:rsidRPr="009E15EA">
              <w:rPr>
                <w:rFonts w:ascii="Segoe UI" w:hAnsi="Segoe UI" w:cs="Segoe UI"/>
              </w:rPr>
              <w:t>, definované v Katalogu požadavků a procesních modelech.</w:t>
            </w:r>
          </w:p>
        </w:tc>
      </w:tr>
      <w:tr w:rsidR="007C6A9E" w:rsidRPr="009E15EA" w14:paraId="681DC4C4" w14:textId="77777777" w:rsidTr="00C40B0F">
        <w:tc>
          <w:tcPr>
            <w:tcW w:w="2376" w:type="dxa"/>
          </w:tcPr>
          <w:p w14:paraId="0281F6FB" w14:textId="77777777" w:rsidR="007C6A9E" w:rsidRPr="009E15EA" w:rsidRDefault="007C6A9E" w:rsidP="00C40B0F">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4EECA90A" w14:textId="69EC6EDF" w:rsidR="007C6A9E" w:rsidRPr="009E15EA" w:rsidRDefault="00711C7B" w:rsidP="00C40B0F">
            <w:pPr>
              <w:spacing w:before="60" w:after="60" w:line="288" w:lineRule="auto"/>
              <w:rPr>
                <w:rFonts w:ascii="Segoe UI" w:hAnsi="Segoe UI" w:cs="Segoe UI"/>
              </w:rPr>
            </w:pPr>
            <w:r w:rsidRPr="009E15EA">
              <w:rPr>
                <w:rFonts w:ascii="Segoe UI" w:hAnsi="Segoe UI" w:cs="Segoe UI"/>
              </w:rPr>
              <w:t xml:space="preserve">splňuje národní standard pro elektronické systémy spisové služby </w:t>
            </w:r>
          </w:p>
        </w:tc>
      </w:tr>
    </w:tbl>
    <w:p w14:paraId="00ECA44D" w14:textId="77777777" w:rsidR="007C6A9E" w:rsidRPr="009E15EA" w:rsidRDefault="007C6A9E" w:rsidP="009E1104">
      <w:pPr>
        <w:rPr>
          <w:rFonts w:ascii="Segoe UI" w:hAnsi="Segoe UI" w:cs="Segoe UI"/>
        </w:rPr>
      </w:pPr>
    </w:p>
    <w:p w14:paraId="1054F7A6" w14:textId="5BA9CAE5" w:rsidR="00BA6D2B" w:rsidRPr="009E15EA" w:rsidRDefault="00BA6D2B" w:rsidP="00BA6D2B">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 xml:space="preserve">Registr podpor de </w:t>
      </w:r>
      <w:proofErr w:type="spellStart"/>
      <w:r w:rsidRPr="009E15EA">
        <w:rPr>
          <w:rFonts w:ascii="Segoe UI" w:hAnsi="Segoe UI" w:cs="Segoe UI"/>
          <w:b/>
        </w:rPr>
        <w:t>minim</w:t>
      </w:r>
      <w:r w:rsidR="003A2B8C" w:rsidRPr="009E15EA">
        <w:rPr>
          <w:rFonts w:ascii="Segoe UI" w:hAnsi="Segoe UI" w:cs="Segoe UI"/>
          <w:b/>
        </w:rPr>
        <w:t>i</w:t>
      </w:r>
      <w:r w:rsidRPr="009E15EA">
        <w:rPr>
          <w:rFonts w:ascii="Segoe UI" w:hAnsi="Segoe UI" w:cs="Segoe UI"/>
          <w:b/>
        </w:rPr>
        <w:t>s</w:t>
      </w:r>
      <w:proofErr w:type="spellEnd"/>
    </w:p>
    <w:tbl>
      <w:tblPr>
        <w:tblStyle w:val="Mkatabulky"/>
        <w:tblW w:w="9322" w:type="dxa"/>
        <w:tblLook w:val="04A0" w:firstRow="1" w:lastRow="0" w:firstColumn="1" w:lastColumn="0" w:noHBand="0" w:noVBand="1"/>
      </w:tblPr>
      <w:tblGrid>
        <w:gridCol w:w="2376"/>
        <w:gridCol w:w="6946"/>
      </w:tblGrid>
      <w:tr w:rsidR="00BA6D2B" w:rsidRPr="009E15EA" w14:paraId="3E201EF7" w14:textId="77777777" w:rsidTr="00C40B0F">
        <w:tc>
          <w:tcPr>
            <w:tcW w:w="2376" w:type="dxa"/>
          </w:tcPr>
          <w:p w14:paraId="26AD63FD" w14:textId="77777777" w:rsidR="00BA6D2B" w:rsidRPr="009E15EA" w:rsidRDefault="00BA6D2B"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64E19BBA" w14:textId="493AB902" w:rsidR="00BA6D2B" w:rsidRPr="009E15EA" w:rsidRDefault="00BA6D2B" w:rsidP="00C40B0F">
            <w:pPr>
              <w:spacing w:before="60" w:after="60" w:line="288" w:lineRule="auto"/>
              <w:rPr>
                <w:rFonts w:ascii="Segoe UI" w:hAnsi="Segoe UI" w:cs="Segoe UI"/>
              </w:rPr>
            </w:pPr>
            <w:r w:rsidRPr="009E15EA">
              <w:rPr>
                <w:rFonts w:ascii="Segoe UI" w:hAnsi="Segoe UI" w:cs="Segoe UI"/>
              </w:rPr>
              <w:t>Ministerstvo zemědělství</w:t>
            </w:r>
          </w:p>
        </w:tc>
      </w:tr>
      <w:tr w:rsidR="00BA6D2B" w:rsidRPr="009E15EA" w14:paraId="4EA4BAAF" w14:textId="77777777" w:rsidTr="00C40B0F">
        <w:tc>
          <w:tcPr>
            <w:tcW w:w="2376" w:type="dxa"/>
          </w:tcPr>
          <w:p w14:paraId="7150AEE3" w14:textId="77777777" w:rsidR="00BA6D2B" w:rsidRPr="009E15EA" w:rsidRDefault="00BA6D2B" w:rsidP="00C40B0F">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3F522D68" w14:textId="44EAD83F" w:rsidR="00BA6D2B" w:rsidRPr="009E15EA" w:rsidRDefault="00BA6D2B" w:rsidP="003A2B8C">
            <w:pPr>
              <w:spacing w:before="60" w:after="60" w:line="288" w:lineRule="auto"/>
              <w:rPr>
                <w:rFonts w:ascii="Segoe UI" w:hAnsi="Segoe UI" w:cs="Segoe UI"/>
              </w:rPr>
            </w:pPr>
            <w:r w:rsidRPr="009E15EA">
              <w:rPr>
                <w:rFonts w:ascii="Segoe UI" w:hAnsi="Segoe UI" w:cs="Segoe UI"/>
              </w:rPr>
              <w:t>Systém musí splňovat požadavky na komunikaci s </w:t>
            </w:r>
            <w:r w:rsidR="003A2B8C" w:rsidRPr="009E15EA">
              <w:rPr>
                <w:rFonts w:ascii="Segoe UI" w:hAnsi="Segoe UI" w:cs="Segoe UI"/>
              </w:rPr>
              <w:t xml:space="preserve">registrem de </w:t>
            </w:r>
            <w:proofErr w:type="spellStart"/>
            <w:r w:rsidR="003A2B8C" w:rsidRPr="009E15EA">
              <w:rPr>
                <w:rFonts w:ascii="Segoe UI" w:hAnsi="Segoe UI" w:cs="Segoe UI"/>
              </w:rPr>
              <w:t>minimis</w:t>
            </w:r>
            <w:proofErr w:type="spellEnd"/>
            <w:r w:rsidR="003A2B8C" w:rsidRPr="009E15EA">
              <w:rPr>
                <w:rFonts w:ascii="Segoe UI" w:hAnsi="Segoe UI" w:cs="Segoe UI"/>
              </w:rPr>
              <w:t xml:space="preserve"> – ověření čerpání veřejné podpory a zápis čerpání z uzavřené smlouvy.</w:t>
            </w:r>
          </w:p>
        </w:tc>
      </w:tr>
      <w:tr w:rsidR="00BA6D2B" w:rsidRPr="009E15EA" w14:paraId="05BC18FF" w14:textId="77777777" w:rsidTr="00C40B0F">
        <w:tc>
          <w:tcPr>
            <w:tcW w:w="2376" w:type="dxa"/>
          </w:tcPr>
          <w:p w14:paraId="209AA57E" w14:textId="77777777" w:rsidR="00BA6D2B" w:rsidRPr="009E15EA" w:rsidRDefault="00BA6D2B" w:rsidP="00C40B0F">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67CB850C" w14:textId="35304B60" w:rsidR="00BA6D2B" w:rsidRPr="009E15EA" w:rsidRDefault="003A2B8C" w:rsidP="00C40B0F">
            <w:pPr>
              <w:spacing w:before="60" w:after="60" w:line="288" w:lineRule="auto"/>
              <w:rPr>
                <w:rFonts w:ascii="Segoe UI" w:hAnsi="Segoe UI" w:cs="Segoe UI"/>
              </w:rPr>
            </w:pPr>
            <w:r w:rsidRPr="009E15EA">
              <w:rPr>
                <w:rFonts w:ascii="Segoe UI" w:hAnsi="Segoe UI" w:cs="Segoe UI"/>
              </w:rPr>
              <w:t>http://eagri.cz/public/web/mze/farmar/registr-podpor-de-minimis/webove-sluzby/</w:t>
            </w:r>
          </w:p>
        </w:tc>
      </w:tr>
    </w:tbl>
    <w:p w14:paraId="54064A15" w14:textId="77777777" w:rsidR="00BA6D2B" w:rsidRPr="009E15EA" w:rsidRDefault="00BA6D2B" w:rsidP="009E1104">
      <w:pPr>
        <w:rPr>
          <w:rFonts w:ascii="Segoe UI" w:hAnsi="Segoe UI" w:cs="Segoe UI"/>
        </w:rPr>
      </w:pPr>
    </w:p>
    <w:p w14:paraId="7DEA9187" w14:textId="10C4F624" w:rsidR="00C56D7F" w:rsidRPr="009E15EA" w:rsidRDefault="003A2B8C" w:rsidP="00C56D7F">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ISOH (Informační systém odpadového hospodářství)</w:t>
      </w:r>
    </w:p>
    <w:tbl>
      <w:tblPr>
        <w:tblStyle w:val="Mkatabulky"/>
        <w:tblW w:w="9322" w:type="dxa"/>
        <w:tblLook w:val="04A0" w:firstRow="1" w:lastRow="0" w:firstColumn="1" w:lastColumn="0" w:noHBand="0" w:noVBand="1"/>
      </w:tblPr>
      <w:tblGrid>
        <w:gridCol w:w="2376"/>
        <w:gridCol w:w="6946"/>
      </w:tblGrid>
      <w:tr w:rsidR="007D63A1" w:rsidRPr="009E15EA" w14:paraId="023A9865" w14:textId="77777777" w:rsidTr="00556713">
        <w:tc>
          <w:tcPr>
            <w:tcW w:w="2376" w:type="dxa"/>
          </w:tcPr>
          <w:p w14:paraId="2ADDD85D" w14:textId="77777777" w:rsidR="007D63A1" w:rsidRPr="009E15EA" w:rsidRDefault="007D63A1" w:rsidP="007D63A1">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1BC2260E" w14:textId="25917595" w:rsidR="007D63A1" w:rsidRPr="009E15EA" w:rsidRDefault="003A2B8C" w:rsidP="007D63A1">
            <w:pPr>
              <w:spacing w:before="60" w:after="60" w:line="288" w:lineRule="auto"/>
              <w:rPr>
                <w:rFonts w:ascii="Segoe UI" w:hAnsi="Segoe UI" w:cs="Segoe UI"/>
              </w:rPr>
            </w:pPr>
            <w:r w:rsidRPr="009E15EA">
              <w:rPr>
                <w:rFonts w:ascii="Segoe UI" w:hAnsi="Segoe UI" w:cs="Segoe UI"/>
              </w:rPr>
              <w:t>Ministerstvo životního prostředí</w:t>
            </w:r>
          </w:p>
        </w:tc>
      </w:tr>
      <w:tr w:rsidR="007D63A1" w:rsidRPr="009E15EA" w14:paraId="6F1DC188" w14:textId="77777777" w:rsidTr="00556713">
        <w:tc>
          <w:tcPr>
            <w:tcW w:w="2376" w:type="dxa"/>
          </w:tcPr>
          <w:p w14:paraId="1CF4FBBD" w14:textId="77777777" w:rsidR="007D63A1" w:rsidRPr="009E15EA" w:rsidRDefault="007D63A1" w:rsidP="007D63A1">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7D6A391B" w14:textId="585896C4" w:rsidR="007D63A1" w:rsidRPr="009E15EA" w:rsidRDefault="003A2B8C" w:rsidP="007D63A1">
            <w:pPr>
              <w:spacing w:before="60" w:after="60" w:line="288" w:lineRule="auto"/>
              <w:rPr>
                <w:rFonts w:ascii="Segoe UI" w:hAnsi="Segoe UI" w:cs="Segoe UI"/>
              </w:rPr>
            </w:pPr>
            <w:r w:rsidRPr="009E15EA">
              <w:rPr>
                <w:rFonts w:ascii="Segoe UI" w:hAnsi="Segoe UI" w:cs="Segoe UI"/>
              </w:rPr>
              <w:t>Systém musí splňovat požadavky na komunikaci s modulem autovraky ISOH pro ověření počtu zpracovaných autovraků za daný subjekt.</w:t>
            </w:r>
          </w:p>
        </w:tc>
      </w:tr>
      <w:tr w:rsidR="007D63A1" w:rsidRPr="009E15EA" w14:paraId="6DAB3DBA" w14:textId="77777777" w:rsidTr="00556713">
        <w:tc>
          <w:tcPr>
            <w:tcW w:w="2376" w:type="dxa"/>
          </w:tcPr>
          <w:p w14:paraId="63968101" w14:textId="77777777" w:rsidR="007D63A1" w:rsidRPr="009E15EA" w:rsidRDefault="007D63A1" w:rsidP="007D63A1">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1FDFF448" w14:textId="626A9020" w:rsidR="007D63A1" w:rsidRPr="009E15EA" w:rsidRDefault="003A2B8C" w:rsidP="007D63A1">
            <w:pPr>
              <w:spacing w:before="60" w:after="60" w:line="288" w:lineRule="auto"/>
              <w:rPr>
                <w:rFonts w:ascii="Segoe UI" w:hAnsi="Segoe UI" w:cs="Segoe UI"/>
              </w:rPr>
            </w:pPr>
            <w:r w:rsidRPr="009E15EA">
              <w:rPr>
                <w:rFonts w:ascii="Segoe UI" w:hAnsi="Segoe UI" w:cs="Segoe UI"/>
              </w:rPr>
              <w:t>https://autovraky.mzp.cz/autovrak/index/rozhrani</w:t>
            </w:r>
          </w:p>
        </w:tc>
      </w:tr>
    </w:tbl>
    <w:p w14:paraId="5F1EE680" w14:textId="77777777" w:rsidR="00AE5051" w:rsidRPr="009E15EA" w:rsidRDefault="00AE5051" w:rsidP="00AE5051">
      <w:pPr>
        <w:rPr>
          <w:rFonts w:ascii="Segoe UI" w:hAnsi="Segoe UI" w:cs="Segoe UI"/>
        </w:rPr>
      </w:pPr>
    </w:p>
    <w:p w14:paraId="3F7DB848" w14:textId="358438E3" w:rsidR="00AE5051" w:rsidRPr="009E15EA" w:rsidRDefault="00AE5051" w:rsidP="00AE5051">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 xml:space="preserve"> CEDR</w:t>
      </w:r>
    </w:p>
    <w:tbl>
      <w:tblPr>
        <w:tblStyle w:val="Mkatabulky"/>
        <w:tblW w:w="9322" w:type="dxa"/>
        <w:tblLook w:val="04A0" w:firstRow="1" w:lastRow="0" w:firstColumn="1" w:lastColumn="0" w:noHBand="0" w:noVBand="1"/>
      </w:tblPr>
      <w:tblGrid>
        <w:gridCol w:w="1695"/>
        <w:gridCol w:w="7835"/>
      </w:tblGrid>
      <w:tr w:rsidR="00AE5051" w:rsidRPr="009E15EA" w14:paraId="04D40F28" w14:textId="77777777" w:rsidTr="00C40B0F">
        <w:tc>
          <w:tcPr>
            <w:tcW w:w="2376" w:type="dxa"/>
          </w:tcPr>
          <w:p w14:paraId="55137EB1"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67F032A7" w14:textId="537EBA59" w:rsidR="00AE5051" w:rsidRPr="009E15EA" w:rsidRDefault="00AE5051" w:rsidP="00C40B0F">
            <w:pPr>
              <w:spacing w:before="60" w:after="60" w:line="288" w:lineRule="auto"/>
              <w:rPr>
                <w:rFonts w:ascii="Segoe UI" w:hAnsi="Segoe UI" w:cs="Segoe UI"/>
              </w:rPr>
            </w:pPr>
            <w:r w:rsidRPr="009E15EA">
              <w:rPr>
                <w:rFonts w:ascii="Segoe UI" w:hAnsi="Segoe UI" w:cs="Segoe UI"/>
              </w:rPr>
              <w:t>Generální finanční ředitelství</w:t>
            </w:r>
          </w:p>
        </w:tc>
      </w:tr>
      <w:tr w:rsidR="00AE5051" w:rsidRPr="009E15EA" w14:paraId="24286CB6" w14:textId="77777777" w:rsidTr="00C40B0F">
        <w:tc>
          <w:tcPr>
            <w:tcW w:w="2376" w:type="dxa"/>
          </w:tcPr>
          <w:p w14:paraId="565626E1"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421E6C2A" w14:textId="3D84BCE9" w:rsidR="00AE5051" w:rsidRPr="009E15EA" w:rsidRDefault="00AE5051" w:rsidP="00C40B0F">
            <w:pPr>
              <w:spacing w:before="60" w:after="60" w:line="288" w:lineRule="auto"/>
              <w:rPr>
                <w:rFonts w:ascii="Segoe UI" w:hAnsi="Segoe UI" w:cs="Segoe UI"/>
              </w:rPr>
            </w:pPr>
            <w:r w:rsidRPr="009E15EA">
              <w:rPr>
                <w:rFonts w:ascii="Segoe UI" w:hAnsi="Segoe UI" w:cs="Segoe UI"/>
              </w:rPr>
              <w:t xml:space="preserve">Přenášet údaje o účelově poskytnutých prostředcích a jejich příjemcích do centrální evidence dotací ve lhůtě do 30 dnů od skončení prvního, druhého a třetího kalendářního čtvrtletí, ve kterém byly účelově poskytnuté prostředky poskytnuty. Údaje za čtvrté čtvrtletí včetně provedených změn musí být zaznamenány, případně přeneseny do centrální evidence dotací do 15 kalendářních dnů po lhůtě stanovené pro finanční vypořádání se státním rozpočtem za příslušný kalendářní </w:t>
            </w:r>
            <w:r w:rsidRPr="009E15EA">
              <w:rPr>
                <w:rFonts w:ascii="Segoe UI" w:hAnsi="Segoe UI" w:cs="Segoe UI"/>
              </w:rPr>
              <w:lastRenderedPageBreak/>
              <w:t>rok.</w:t>
            </w:r>
          </w:p>
        </w:tc>
      </w:tr>
      <w:tr w:rsidR="00AE5051" w:rsidRPr="009E15EA" w14:paraId="49A23884" w14:textId="77777777" w:rsidTr="00C40B0F">
        <w:tc>
          <w:tcPr>
            <w:tcW w:w="2376" w:type="dxa"/>
          </w:tcPr>
          <w:p w14:paraId="3DDF59B5"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lastRenderedPageBreak/>
              <w:t>Popis rozhraní</w:t>
            </w:r>
          </w:p>
        </w:tc>
        <w:tc>
          <w:tcPr>
            <w:tcW w:w="6946" w:type="dxa"/>
          </w:tcPr>
          <w:p w14:paraId="3C815B8E" w14:textId="1BEB76BC" w:rsidR="00AE5051" w:rsidRPr="009E15EA" w:rsidRDefault="00AE5051" w:rsidP="00C40B0F">
            <w:pPr>
              <w:spacing w:before="60" w:after="60" w:line="288" w:lineRule="auto"/>
              <w:rPr>
                <w:rFonts w:ascii="Segoe UI" w:hAnsi="Segoe UI" w:cs="Segoe UI"/>
              </w:rPr>
            </w:pPr>
            <w:r w:rsidRPr="009E15EA">
              <w:rPr>
                <w:rFonts w:ascii="Segoe UI" w:hAnsi="Segoe UI" w:cs="Segoe UI"/>
              </w:rPr>
              <w:t>http://cedr.mfcr.cz/Cedr3InfoProviders/CommonPages/Provoz0001.aspx</w:t>
            </w:r>
          </w:p>
        </w:tc>
      </w:tr>
    </w:tbl>
    <w:p w14:paraId="57CFEF5F" w14:textId="77777777" w:rsidR="00AE5051" w:rsidRPr="009E15EA" w:rsidRDefault="00AE5051" w:rsidP="009E1104">
      <w:pPr>
        <w:rPr>
          <w:rFonts w:ascii="Segoe UI" w:hAnsi="Segoe UI" w:cs="Segoe UI"/>
        </w:rPr>
      </w:pPr>
    </w:p>
    <w:p w14:paraId="5FE62944" w14:textId="4505D9E1" w:rsidR="00AE5051" w:rsidRPr="009E15EA" w:rsidRDefault="00AE5051" w:rsidP="00AE5051">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ARES</w:t>
      </w:r>
    </w:p>
    <w:tbl>
      <w:tblPr>
        <w:tblStyle w:val="Mkatabulky"/>
        <w:tblW w:w="9322" w:type="dxa"/>
        <w:tblLook w:val="04A0" w:firstRow="1" w:lastRow="0" w:firstColumn="1" w:lastColumn="0" w:noHBand="0" w:noVBand="1"/>
      </w:tblPr>
      <w:tblGrid>
        <w:gridCol w:w="2376"/>
        <w:gridCol w:w="6946"/>
      </w:tblGrid>
      <w:tr w:rsidR="00AE5051" w:rsidRPr="009E15EA" w14:paraId="2AEA3ED7" w14:textId="77777777" w:rsidTr="00C40B0F">
        <w:tc>
          <w:tcPr>
            <w:tcW w:w="2376" w:type="dxa"/>
          </w:tcPr>
          <w:p w14:paraId="1BC9F1B8"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2D4AD56B" w14:textId="49CD48C6" w:rsidR="00AE5051" w:rsidRPr="009E15EA" w:rsidRDefault="00AE5051" w:rsidP="00C40B0F">
            <w:pPr>
              <w:spacing w:before="60" w:after="60" w:line="288" w:lineRule="auto"/>
              <w:rPr>
                <w:rFonts w:ascii="Segoe UI" w:hAnsi="Segoe UI" w:cs="Segoe UI"/>
              </w:rPr>
            </w:pPr>
            <w:r w:rsidRPr="009E15EA">
              <w:rPr>
                <w:rFonts w:ascii="Segoe UI" w:hAnsi="Segoe UI" w:cs="Segoe UI"/>
              </w:rPr>
              <w:t>Ministerstvo financí</w:t>
            </w:r>
          </w:p>
        </w:tc>
      </w:tr>
      <w:tr w:rsidR="00AE5051" w:rsidRPr="009E15EA" w14:paraId="324860FA" w14:textId="77777777" w:rsidTr="00C40B0F">
        <w:tc>
          <w:tcPr>
            <w:tcW w:w="2376" w:type="dxa"/>
          </w:tcPr>
          <w:p w14:paraId="77799731"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0EAA31E2" w14:textId="17185FCC" w:rsidR="00AE5051" w:rsidRPr="009E15EA" w:rsidRDefault="00AE5051" w:rsidP="00C40B0F">
            <w:pPr>
              <w:spacing w:before="60" w:after="60" w:line="288" w:lineRule="auto"/>
              <w:rPr>
                <w:rFonts w:ascii="Segoe UI" w:hAnsi="Segoe UI" w:cs="Segoe UI"/>
              </w:rPr>
            </w:pPr>
            <w:r w:rsidRPr="009E15EA">
              <w:rPr>
                <w:rFonts w:ascii="Segoe UI" w:hAnsi="Segoe UI" w:cs="Segoe UI"/>
              </w:rPr>
              <w:t>Vyhledávání informací o ekonomických subjektech</w:t>
            </w:r>
          </w:p>
        </w:tc>
      </w:tr>
      <w:tr w:rsidR="00AE5051" w:rsidRPr="009E15EA" w14:paraId="2900BAFB" w14:textId="77777777" w:rsidTr="00C40B0F">
        <w:tc>
          <w:tcPr>
            <w:tcW w:w="2376" w:type="dxa"/>
          </w:tcPr>
          <w:p w14:paraId="1DBD214D"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7BB34F93" w14:textId="3FC2003D" w:rsidR="00AE5051" w:rsidRPr="009E15EA" w:rsidRDefault="00AE5051" w:rsidP="00C40B0F">
            <w:pPr>
              <w:spacing w:before="60" w:after="60" w:line="288" w:lineRule="auto"/>
              <w:rPr>
                <w:rFonts w:ascii="Segoe UI" w:hAnsi="Segoe UI" w:cs="Segoe UI"/>
              </w:rPr>
            </w:pPr>
            <w:r w:rsidRPr="009E15EA">
              <w:rPr>
                <w:rFonts w:ascii="Segoe UI" w:hAnsi="Segoe UI" w:cs="Segoe UI"/>
              </w:rPr>
              <w:t>http://wwwinfo.mfcr.cz/ares/ares_xml.html.cz</w:t>
            </w:r>
          </w:p>
        </w:tc>
      </w:tr>
    </w:tbl>
    <w:p w14:paraId="6684564D" w14:textId="3138B317" w:rsidR="00AE5051" w:rsidRPr="009E15EA" w:rsidRDefault="00AE5051" w:rsidP="009E1104">
      <w:pPr>
        <w:rPr>
          <w:rFonts w:ascii="Segoe UI" w:hAnsi="Segoe UI" w:cs="Segoe UI"/>
        </w:rPr>
      </w:pPr>
    </w:p>
    <w:sectPr w:rsidR="00AE5051" w:rsidRPr="009E15EA" w:rsidSect="00910384">
      <w:headerReference w:type="default" r:id="rId10"/>
      <w:footerReference w:type="even" r:id="rId11"/>
      <w:footerReference w:type="default" r:id="rId12"/>
      <w:pgSz w:w="11906" w:h="16838" w:code="9"/>
      <w:pgMar w:top="1225" w:right="1418" w:bottom="1134" w:left="1418" w:header="568"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28254" w14:textId="77777777" w:rsidR="00E50310" w:rsidRDefault="00E50310">
      <w:r>
        <w:separator/>
      </w:r>
    </w:p>
  </w:endnote>
  <w:endnote w:type="continuationSeparator" w:id="0">
    <w:p w14:paraId="72CD6337" w14:textId="77777777" w:rsidR="00E50310" w:rsidRDefault="00E5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Frutiger LT Com 45 Light">
    <w:altName w:val="Times New Roman"/>
    <w:charset w:val="EE"/>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5F704" w14:textId="77777777" w:rsidR="005A4F35" w:rsidRDefault="00DD529A" w:rsidP="0076556E">
    <w:pPr>
      <w:pStyle w:val="Zpat"/>
      <w:framePr w:wrap="around" w:vAnchor="text" w:hAnchor="margin" w:xAlign="right" w:y="1"/>
      <w:rPr>
        <w:rStyle w:val="slostrnky"/>
      </w:rPr>
    </w:pPr>
    <w:r>
      <w:rPr>
        <w:rStyle w:val="slostrnky"/>
      </w:rPr>
      <w:fldChar w:fldCharType="begin"/>
    </w:r>
    <w:r w:rsidR="005A4F35">
      <w:rPr>
        <w:rStyle w:val="slostrnky"/>
      </w:rPr>
      <w:instrText xml:space="preserve">PAGE  </w:instrText>
    </w:r>
    <w:r>
      <w:rPr>
        <w:rStyle w:val="slostrnky"/>
      </w:rPr>
      <w:fldChar w:fldCharType="end"/>
    </w:r>
  </w:p>
  <w:p w14:paraId="20123244" w14:textId="77777777" w:rsidR="005A4F35" w:rsidRDefault="005A4F35" w:rsidP="00DC35A8">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30F7" w14:textId="439B3219" w:rsidR="005A4F35" w:rsidRPr="005629B9" w:rsidRDefault="00B80AC6" w:rsidP="00B80AC6">
    <w:pPr>
      <w:pStyle w:val="Zhlav"/>
      <w:pBdr>
        <w:top w:val="single" w:sz="4" w:space="1" w:color="auto"/>
      </w:pBdr>
      <w:spacing w:after="0"/>
      <w:rPr>
        <w:rStyle w:val="slostrnky"/>
        <w:rFonts w:ascii="Arial Narrow" w:hAnsi="Arial Narrow"/>
        <w:sz w:val="20"/>
      </w:rPr>
    </w:pPr>
    <w:r w:rsidRPr="005629B9">
      <w:rPr>
        <w:rFonts w:ascii="Arial Narrow" w:hAnsi="Arial Narrow"/>
        <w:sz w:val="20"/>
      </w:rPr>
      <w:t xml:space="preserve">Příloha </w:t>
    </w:r>
    <w:r w:rsidR="00413AE8">
      <w:rPr>
        <w:rFonts w:ascii="Arial Narrow" w:hAnsi="Arial Narrow"/>
        <w:sz w:val="20"/>
      </w:rPr>
      <w:t>H</w:t>
    </w:r>
    <w:r w:rsidRPr="005629B9">
      <w:rPr>
        <w:rFonts w:ascii="Arial Narrow" w:hAnsi="Arial Narrow"/>
        <w:sz w:val="20"/>
      </w:rPr>
      <w:t xml:space="preserve"> – </w:t>
    </w:r>
    <w:r w:rsidR="00DC7F0A" w:rsidRPr="005629B9">
      <w:rPr>
        <w:rFonts w:ascii="Arial Narrow" w:hAnsi="Arial Narrow"/>
        <w:sz w:val="20"/>
      </w:rPr>
      <w:t>S</w:t>
    </w:r>
    <w:r w:rsidR="00846262">
      <w:rPr>
        <w:rFonts w:ascii="Arial Narrow" w:hAnsi="Arial Narrow"/>
        <w:sz w:val="20"/>
      </w:rPr>
      <w:t>eznam s</w:t>
    </w:r>
    <w:r w:rsidR="00DC7F0A" w:rsidRPr="005629B9">
      <w:rPr>
        <w:rFonts w:ascii="Arial Narrow" w:hAnsi="Arial Narrow"/>
        <w:sz w:val="20"/>
      </w:rPr>
      <w:t>polupracující</w:t>
    </w:r>
    <w:r w:rsidR="00846262">
      <w:rPr>
        <w:rFonts w:ascii="Arial Narrow" w:hAnsi="Arial Narrow"/>
        <w:sz w:val="20"/>
      </w:rPr>
      <w:t>ch</w:t>
    </w:r>
    <w:r w:rsidR="00DC7F0A" w:rsidRPr="005629B9">
      <w:rPr>
        <w:rFonts w:ascii="Arial Narrow" w:hAnsi="Arial Narrow"/>
        <w:sz w:val="20"/>
      </w:rPr>
      <w:t xml:space="preserve"> systém</w:t>
    </w:r>
    <w:r w:rsidR="00846262">
      <w:rPr>
        <w:rFonts w:ascii="Arial Narrow" w:hAnsi="Arial Narrow"/>
        <w:sz w:val="20"/>
      </w:rPr>
      <w:t>ů</w:t>
    </w:r>
    <w:r w:rsidRPr="005629B9">
      <w:rPr>
        <w:rFonts w:ascii="Arial Narrow" w:hAnsi="Arial Narrow"/>
        <w:sz w:val="20"/>
      </w:rPr>
      <w:tab/>
    </w:r>
    <w:r w:rsidRPr="005629B9">
      <w:rPr>
        <w:rFonts w:ascii="Arial Narrow" w:hAnsi="Arial Narrow"/>
        <w:sz w:val="20"/>
      </w:rPr>
      <w:tab/>
    </w:r>
    <w:proofErr w:type="gramStart"/>
    <w:r w:rsidR="005A4F35" w:rsidRPr="005629B9">
      <w:rPr>
        <w:rFonts w:ascii="Arial Narrow" w:hAnsi="Arial Narrow"/>
        <w:sz w:val="20"/>
      </w:rPr>
      <w:t xml:space="preserve">Stránka </w:t>
    </w:r>
    <w:proofErr w:type="gramEnd"/>
    <w:r w:rsidR="00DD529A" w:rsidRPr="005629B9">
      <w:rPr>
        <w:rFonts w:ascii="Arial Narrow" w:hAnsi="Arial Narrow"/>
        <w:sz w:val="20"/>
      </w:rPr>
      <w:fldChar w:fldCharType="begin"/>
    </w:r>
    <w:r w:rsidR="005A4F35" w:rsidRPr="005629B9">
      <w:rPr>
        <w:rFonts w:ascii="Arial Narrow" w:hAnsi="Arial Narrow"/>
        <w:sz w:val="20"/>
      </w:rPr>
      <w:instrText>PAGE</w:instrText>
    </w:r>
    <w:r w:rsidR="00DD529A" w:rsidRPr="005629B9">
      <w:rPr>
        <w:rFonts w:ascii="Arial Narrow" w:hAnsi="Arial Narrow"/>
        <w:sz w:val="20"/>
      </w:rPr>
      <w:fldChar w:fldCharType="separate"/>
    </w:r>
    <w:r w:rsidR="000038EF">
      <w:rPr>
        <w:rFonts w:ascii="Arial Narrow" w:hAnsi="Arial Narrow"/>
        <w:noProof/>
        <w:sz w:val="20"/>
      </w:rPr>
      <w:t>1</w:t>
    </w:r>
    <w:r w:rsidR="00DD529A" w:rsidRPr="005629B9">
      <w:rPr>
        <w:rFonts w:ascii="Arial Narrow" w:hAnsi="Arial Narrow"/>
        <w:sz w:val="20"/>
      </w:rPr>
      <w:fldChar w:fldCharType="end"/>
    </w:r>
    <w:proofErr w:type="gramStart"/>
    <w:r w:rsidR="005A4F35" w:rsidRPr="005629B9">
      <w:rPr>
        <w:rFonts w:ascii="Arial Narrow" w:hAnsi="Arial Narrow"/>
        <w:sz w:val="20"/>
      </w:rPr>
      <w:t xml:space="preserve"> z </w:t>
    </w:r>
    <w:proofErr w:type="gramEnd"/>
    <w:r w:rsidR="00DD529A" w:rsidRPr="005629B9">
      <w:rPr>
        <w:rFonts w:ascii="Arial Narrow" w:hAnsi="Arial Narrow"/>
        <w:sz w:val="20"/>
      </w:rPr>
      <w:fldChar w:fldCharType="begin"/>
    </w:r>
    <w:r w:rsidR="005A4F35" w:rsidRPr="005629B9">
      <w:rPr>
        <w:rFonts w:ascii="Arial Narrow" w:hAnsi="Arial Narrow"/>
        <w:sz w:val="20"/>
      </w:rPr>
      <w:instrText>NUMPAGES</w:instrText>
    </w:r>
    <w:r w:rsidR="00DD529A" w:rsidRPr="005629B9">
      <w:rPr>
        <w:rFonts w:ascii="Arial Narrow" w:hAnsi="Arial Narrow"/>
        <w:sz w:val="20"/>
      </w:rPr>
      <w:fldChar w:fldCharType="separate"/>
    </w:r>
    <w:r w:rsidR="000038EF">
      <w:rPr>
        <w:rFonts w:ascii="Arial Narrow" w:hAnsi="Arial Narrow"/>
        <w:noProof/>
        <w:sz w:val="20"/>
      </w:rPr>
      <w:t>4</w:t>
    </w:r>
    <w:r w:rsidR="00DD529A" w:rsidRPr="005629B9">
      <w:rPr>
        <w:rFonts w:ascii="Arial Narrow" w:hAnsi="Arial Narro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D7EC4" w14:textId="77777777" w:rsidR="00E50310" w:rsidRDefault="00E50310">
      <w:r>
        <w:separator/>
      </w:r>
    </w:p>
  </w:footnote>
  <w:footnote w:type="continuationSeparator" w:id="0">
    <w:p w14:paraId="74A4F612" w14:textId="77777777" w:rsidR="00E50310" w:rsidRDefault="00E50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DAE3" w14:textId="77777777" w:rsidR="00910384" w:rsidRPr="00097A13" w:rsidRDefault="00910384" w:rsidP="00910384">
    <w:pPr>
      <w:pStyle w:val="Zhlav"/>
    </w:pPr>
  </w:p>
  <w:tbl>
    <w:tblPr>
      <w:tblW w:w="9469" w:type="dxa"/>
      <w:tblLook w:val="04A0" w:firstRow="1" w:lastRow="0" w:firstColumn="1" w:lastColumn="0" w:noHBand="0" w:noVBand="1"/>
    </w:tblPr>
    <w:tblGrid>
      <w:gridCol w:w="7699"/>
      <w:gridCol w:w="1770"/>
    </w:tblGrid>
    <w:tr w:rsidR="00910384" w:rsidRPr="00E2572C" w14:paraId="06523105" w14:textId="77777777" w:rsidTr="00EF5F50">
      <w:trPr>
        <w:trHeight w:val="783"/>
      </w:trPr>
      <w:tc>
        <w:tcPr>
          <w:tcW w:w="7699" w:type="dxa"/>
        </w:tcPr>
        <w:p w14:paraId="2AEA06B7" w14:textId="77777777" w:rsidR="00910384" w:rsidRDefault="00910384" w:rsidP="00910384">
          <w:pPr>
            <w:tabs>
              <w:tab w:val="left" w:pos="5925"/>
            </w:tabs>
            <w:spacing w:after="0" w:line="240" w:lineRule="auto"/>
            <w:ind w:right="-284"/>
            <w:rPr>
              <w:rFonts w:ascii="Calibri" w:hAnsi="Calibri"/>
            </w:rPr>
          </w:pPr>
        </w:p>
        <w:p w14:paraId="6F10628F" w14:textId="77777777" w:rsidR="00910384" w:rsidRDefault="00910384" w:rsidP="00910384">
          <w:pPr>
            <w:tabs>
              <w:tab w:val="left" w:pos="5925"/>
            </w:tabs>
            <w:spacing w:after="0" w:line="240" w:lineRule="auto"/>
            <w:ind w:right="-284"/>
            <w:rPr>
              <w:rFonts w:ascii="Calibri" w:hAnsi="Calibri"/>
            </w:rPr>
          </w:pPr>
        </w:p>
        <w:p w14:paraId="62A1FE1C" w14:textId="77777777" w:rsidR="00910384" w:rsidRPr="00753337" w:rsidRDefault="00910384" w:rsidP="00910384">
          <w:pPr>
            <w:tabs>
              <w:tab w:val="left" w:pos="5925"/>
            </w:tabs>
            <w:spacing w:after="0" w:line="240" w:lineRule="auto"/>
            <w:ind w:right="-284"/>
            <w:rPr>
              <w:rFonts w:ascii="Calibri" w:hAnsi="Calibri"/>
            </w:rPr>
          </w:pPr>
          <w:r>
            <w:rPr>
              <w:rFonts w:ascii="Calibri" w:hAnsi="Calibri"/>
            </w:rPr>
            <w:tab/>
          </w:r>
        </w:p>
      </w:tc>
      <w:tc>
        <w:tcPr>
          <w:tcW w:w="1770" w:type="dxa"/>
        </w:tcPr>
        <w:p w14:paraId="7B9E633E" w14:textId="12900068" w:rsidR="00910384" w:rsidRPr="00753337" w:rsidRDefault="00910384" w:rsidP="00910384">
          <w:pPr>
            <w:tabs>
              <w:tab w:val="right" w:pos="9356"/>
            </w:tabs>
            <w:spacing w:after="0" w:line="240" w:lineRule="auto"/>
            <w:ind w:right="-2"/>
            <w:jc w:val="right"/>
            <w:rPr>
              <w:rFonts w:ascii="Calibri" w:hAnsi="Calibri"/>
            </w:rPr>
          </w:pPr>
        </w:p>
      </w:tc>
    </w:tr>
  </w:tbl>
  <w:p w14:paraId="1A2F4B16" w14:textId="77777777" w:rsidR="005A4F35" w:rsidRPr="00DC35A8" w:rsidRDefault="005A4F35">
    <w:pPr>
      <w:pStyle w:val="Zhlav"/>
      <w:rPr>
        <w:rFonts w:ascii="Arial Narrow" w:hAnsi="Arial Narrow"/>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2BA9E8C"/>
    <w:name w:val="HeadingStyles||Heading|3|3|0|1|0|41||mpNA||mpNA||mpNA||mpNA||mpNA||mpNA||mpNA||mpNA||"/>
    <w:lvl w:ilvl="0">
      <w:start w:val="1"/>
      <w:numFmt w:val="decimal"/>
      <w:lvlText w:val="%1."/>
      <w:legacy w:legacy="1" w:legacySpace="120" w:legacyIndent="720"/>
      <w:lvlJc w:val="left"/>
      <w:pPr>
        <w:ind w:left="720" w:hanging="720"/>
      </w:pPr>
    </w:lvl>
    <w:lvl w:ilvl="1">
      <w:numFmt w:val="none"/>
      <w:lvlText w:val=""/>
      <w:lvlJc w:val="left"/>
    </w:lvl>
    <w:lvl w:ilvl="2">
      <w:start w:val="1"/>
      <w:numFmt w:val="decimal"/>
      <w:lvlText w:val=".%3"/>
      <w:legacy w:legacy="1" w:legacySpace="120" w:legacyIndent="1440"/>
      <w:lvlJc w:val="left"/>
      <w:pPr>
        <w:ind w:left="1440" w:hanging="1440"/>
      </w:pPr>
    </w:lvl>
    <w:lvl w:ilvl="3">
      <w:start w:val="1"/>
      <w:numFmt w:val="lowerLetter"/>
      <w:lvlText w:val="(%4)"/>
      <w:legacy w:legacy="1" w:legacySpace="120" w:legacyIndent="720"/>
      <w:lvlJc w:val="left"/>
      <w:pPr>
        <w:ind w:left="1440" w:hanging="720"/>
      </w:pPr>
      <w:rPr>
        <w:b w:val="0"/>
        <w:i w:val="0"/>
      </w:rPr>
    </w:lvl>
    <w:lvl w:ilvl="4">
      <w:start w:val="1"/>
      <w:numFmt w:val="lowerRoman"/>
      <w:lvlText w:val="(%5)"/>
      <w:legacy w:legacy="1" w:legacySpace="120" w:legacyIndent="720"/>
      <w:lvlJc w:val="left"/>
      <w:pPr>
        <w:ind w:left="2160" w:hanging="720"/>
      </w:pPr>
    </w:lvl>
    <w:lvl w:ilvl="5">
      <w:start w:val="1"/>
      <w:numFmt w:val="decimal"/>
      <w:lvlText w:val=".%6"/>
      <w:legacy w:legacy="1" w:legacySpace="120" w:legacyIndent="360"/>
      <w:lvlJc w:val="left"/>
    </w:lvl>
    <w:lvl w:ilvl="6">
      <w:start w:val="1"/>
      <w:numFmt w:val="decimal"/>
      <w:lvlText w:val=".%6.%7"/>
      <w:legacy w:legacy="1" w:legacySpace="120" w:legacyIndent="360"/>
      <w:lvlJc w:val="left"/>
    </w:lvl>
    <w:lvl w:ilvl="7">
      <w:start w:val="1"/>
      <w:numFmt w:val="decimal"/>
      <w:lvlText w:val=".%6.%7.%8"/>
      <w:legacy w:legacy="1" w:legacySpace="120" w:legacyIndent="360"/>
      <w:lvlJc w:val="left"/>
    </w:lvl>
    <w:lvl w:ilvl="8">
      <w:start w:val="1"/>
      <w:numFmt w:val="decimal"/>
      <w:lvlText w:val=".%6.%7.%8.%9"/>
      <w:legacy w:legacy="1" w:legacySpace="120" w:legacyIndent="360"/>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4571A56"/>
    <w:multiLevelType w:val="hybridMultilevel"/>
    <w:tmpl w:val="2932CD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90294C"/>
    <w:multiLevelType w:val="hybridMultilevel"/>
    <w:tmpl w:val="16D66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BB244F"/>
    <w:multiLevelType w:val="multilevel"/>
    <w:tmpl w:val="59D47B3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1BB76B38"/>
    <w:multiLevelType w:val="hybridMultilevel"/>
    <w:tmpl w:val="45484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86FCE"/>
    <w:multiLevelType w:val="hybridMultilevel"/>
    <w:tmpl w:val="1E38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F2B95"/>
    <w:multiLevelType w:val="hybridMultilevel"/>
    <w:tmpl w:val="87E876D2"/>
    <w:lvl w:ilvl="0" w:tplc="E126FF26">
      <w:start w:val="1"/>
      <w:numFmt w:val="bullet"/>
      <w:pStyle w:val="DSOdrka1"/>
      <w:lvlText w:val=""/>
      <w:lvlJc w:val="left"/>
      <w:pPr>
        <w:ind w:left="720" w:hanging="360"/>
      </w:pPr>
      <w:rPr>
        <w:rFonts w:ascii="Symbol" w:hAnsi="Symbol" w:hint="default"/>
      </w:rPr>
    </w:lvl>
    <w:lvl w:ilvl="1" w:tplc="E3CCA470">
      <w:start w:val="1"/>
      <w:numFmt w:val="bullet"/>
      <w:pStyle w:val="DSOdrka2"/>
      <w:lvlText w:val="o"/>
      <w:lvlJc w:val="left"/>
      <w:pPr>
        <w:ind w:left="1440" w:hanging="360"/>
      </w:pPr>
      <w:rPr>
        <w:rFonts w:ascii="Courier New" w:hAnsi="Courier New" w:cs="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Wingding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Wingdings"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7318C5"/>
    <w:multiLevelType w:val="multilevel"/>
    <w:tmpl w:val="164EFBD6"/>
    <w:lvl w:ilvl="0">
      <w:start w:val="1"/>
      <w:numFmt w:val="lowerLetter"/>
      <w:lvlText w:val="%1."/>
      <w:lvlJc w:val="left"/>
      <w:pPr>
        <w:ind w:left="360" w:hanging="360"/>
      </w:pPr>
    </w:lvl>
    <w:lvl w:ilvl="1">
      <w:start w:val="1"/>
      <w:numFmt w:val="decimal"/>
      <w:pStyle w:val="Nadpis2"/>
      <w:lvlText w:val="%1.%2"/>
      <w:lvlJc w:val="left"/>
      <w:pPr>
        <w:tabs>
          <w:tab w:val="num" w:pos="1146"/>
        </w:tabs>
        <w:ind w:left="426" w:firstLine="0"/>
      </w:pPr>
    </w:lvl>
    <w:lvl w:ilvl="2">
      <w:start w:val="1"/>
      <w:numFmt w:val="decimal"/>
      <w:pStyle w:val="Nadpis3"/>
      <w:lvlText w:val="%1.%2.%3"/>
      <w:lvlJc w:val="left"/>
      <w:pPr>
        <w:tabs>
          <w:tab w:val="num" w:pos="1146"/>
        </w:tabs>
        <w:ind w:left="1146" w:hanging="720"/>
      </w:pPr>
    </w:lvl>
    <w:lvl w:ilvl="3">
      <w:start w:val="1"/>
      <w:numFmt w:val="decimal"/>
      <w:pStyle w:val="Nadpis4"/>
      <w:lvlText w:val="%1.%2.%3.%4"/>
      <w:lvlJc w:val="left"/>
      <w:pPr>
        <w:tabs>
          <w:tab w:val="num" w:pos="1506"/>
        </w:tabs>
        <w:ind w:left="851" w:hanging="425"/>
      </w:pPr>
    </w:lvl>
    <w:lvl w:ilvl="4">
      <w:start w:val="1"/>
      <w:numFmt w:val="decimal"/>
      <w:pStyle w:val="Nadpis5"/>
      <w:lvlText w:val="%1.%2.%3.%4.%5"/>
      <w:lvlJc w:val="left"/>
      <w:pPr>
        <w:tabs>
          <w:tab w:val="num" w:pos="1866"/>
        </w:tabs>
        <w:ind w:left="851" w:hanging="425"/>
      </w:pPr>
    </w:lvl>
    <w:lvl w:ilvl="5">
      <w:start w:val="1"/>
      <w:numFmt w:val="decimal"/>
      <w:pStyle w:val="Nadpis6"/>
      <w:lvlText w:val="%1.%2.%3.%4.%5.%6"/>
      <w:lvlJc w:val="left"/>
      <w:pPr>
        <w:tabs>
          <w:tab w:val="num" w:pos="1866"/>
        </w:tabs>
        <w:ind w:left="851" w:hanging="425"/>
      </w:pPr>
    </w:lvl>
    <w:lvl w:ilvl="6">
      <w:start w:val="1"/>
      <w:numFmt w:val="decimal"/>
      <w:pStyle w:val="Nadpis7"/>
      <w:lvlText w:val="%1.%2.%3.%4.%5.%6.%7"/>
      <w:lvlJc w:val="left"/>
      <w:pPr>
        <w:tabs>
          <w:tab w:val="num" w:pos="1722"/>
        </w:tabs>
        <w:ind w:left="1722" w:hanging="1296"/>
      </w:pPr>
    </w:lvl>
    <w:lvl w:ilvl="7">
      <w:start w:val="1"/>
      <w:numFmt w:val="decimal"/>
      <w:pStyle w:val="Nadpis8"/>
      <w:lvlText w:val="%1.%2.%3.%4.%5.%6.%7.%8"/>
      <w:lvlJc w:val="left"/>
      <w:pPr>
        <w:tabs>
          <w:tab w:val="num" w:pos="1866"/>
        </w:tabs>
        <w:ind w:left="1866" w:hanging="1440"/>
      </w:pPr>
    </w:lvl>
    <w:lvl w:ilvl="8">
      <w:start w:val="1"/>
      <w:numFmt w:val="decimal"/>
      <w:pStyle w:val="Nadpis9"/>
      <w:lvlText w:val="%1.%2.%3.%4.%5.%6.%7.%8.%9"/>
      <w:lvlJc w:val="left"/>
      <w:pPr>
        <w:tabs>
          <w:tab w:val="num" w:pos="2010"/>
        </w:tabs>
        <w:ind w:left="2010" w:hanging="1584"/>
      </w:pPr>
    </w:lvl>
  </w:abstractNum>
  <w:abstractNum w:abstractNumId="9">
    <w:nsid w:val="23DE234F"/>
    <w:multiLevelType w:val="hybridMultilevel"/>
    <w:tmpl w:val="2D28D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BF5713"/>
    <w:multiLevelType w:val="hybridMultilevel"/>
    <w:tmpl w:val="A5367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706A9"/>
    <w:multiLevelType w:val="hybridMultilevel"/>
    <w:tmpl w:val="6E5A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BE1AF8"/>
    <w:multiLevelType w:val="hybridMultilevel"/>
    <w:tmpl w:val="A08CC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D180D4F"/>
    <w:multiLevelType w:val="hybridMultilevel"/>
    <w:tmpl w:val="7ABE5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080EC9"/>
    <w:multiLevelType w:val="hybridMultilevel"/>
    <w:tmpl w:val="29B8D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477F18"/>
    <w:multiLevelType w:val="hybridMultilevel"/>
    <w:tmpl w:val="F9F8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614EF2"/>
    <w:multiLevelType w:val="hybridMultilevel"/>
    <w:tmpl w:val="D8E458D0"/>
    <w:lvl w:ilvl="0" w:tplc="014AC92E">
      <w:start w:val="1"/>
      <w:numFmt w:val="bullet"/>
      <w:pStyle w:val="Odrka1"/>
      <w:lvlText w:val=""/>
      <w:lvlJc w:val="left"/>
      <w:pPr>
        <w:tabs>
          <w:tab w:val="num" w:pos="567"/>
        </w:tabs>
        <w:ind w:left="567" w:hanging="567"/>
      </w:pPr>
      <w:rPr>
        <w:rFonts w:ascii="Symbol" w:hAnsi="Symbol" w:hint="default"/>
        <w:color w:val="auto"/>
        <w:sz w:val="24"/>
      </w:rPr>
    </w:lvl>
    <w:lvl w:ilvl="1" w:tplc="04050003"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AFE00B8"/>
    <w:multiLevelType w:val="hybridMultilevel"/>
    <w:tmpl w:val="4FD65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C63072B"/>
    <w:multiLevelType w:val="hybridMultilevel"/>
    <w:tmpl w:val="3438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AE1385"/>
    <w:multiLevelType w:val="hybridMultilevel"/>
    <w:tmpl w:val="63EA6AD0"/>
    <w:lvl w:ilvl="0" w:tplc="351493FE">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310229E"/>
    <w:multiLevelType w:val="hybridMultilevel"/>
    <w:tmpl w:val="6720C3F0"/>
    <w:lvl w:ilvl="0" w:tplc="0409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2231B2"/>
    <w:multiLevelType w:val="multilevel"/>
    <w:tmpl w:val="8BC2F1B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2">
    <w:nsid w:val="6B950D28"/>
    <w:multiLevelType w:val="hybridMultilevel"/>
    <w:tmpl w:val="C61E0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D5A63F5"/>
    <w:multiLevelType w:val="hybridMultilevel"/>
    <w:tmpl w:val="FD5EAC3C"/>
    <w:lvl w:ilvl="0" w:tplc="061EF752">
      <w:start w:val="1"/>
      <w:numFmt w:val="lowerLetter"/>
      <w:lvlText w:val="(%1)"/>
      <w:lvlJc w:val="left"/>
      <w:pPr>
        <w:ind w:left="1428" w:hanging="360"/>
      </w:pPr>
      <w:rPr>
        <w:rFonts w:asciiTheme="minorHAnsi" w:eastAsia="Times New Roman" w:hAnsiTheme="minorHAnsi" w:cs="Times New Roman" w:hint="default"/>
        <w:i w:val="0"/>
        <w:sz w:val="22"/>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nsid w:val="6DC27D3F"/>
    <w:multiLevelType w:val="multilevel"/>
    <w:tmpl w:val="57E20720"/>
    <w:lvl w:ilvl="0">
      <w:start w:val="1"/>
      <w:numFmt w:val="bullet"/>
      <w:lvlText w:val="●"/>
      <w:lvlJc w:val="left"/>
      <w:pPr>
        <w:ind w:left="720" w:firstLine="1080"/>
      </w:pPr>
      <w:rPr>
        <w:rFonts w:ascii="Arial" w:eastAsia="Arial" w:hAnsi="Arial" w:cs="Arial"/>
        <w:sz w:val="20"/>
        <w:vertAlign w:val="baseline"/>
      </w:rPr>
    </w:lvl>
    <w:lvl w:ilvl="1">
      <w:start w:val="1"/>
      <w:numFmt w:val="bullet"/>
      <w:lvlText w:val="o"/>
      <w:lvlJc w:val="left"/>
      <w:pPr>
        <w:ind w:left="1440" w:firstLine="2520"/>
      </w:pPr>
      <w:rPr>
        <w:rFonts w:ascii="Arial" w:eastAsia="Arial" w:hAnsi="Arial" w:cs="Arial"/>
        <w:sz w:val="20"/>
        <w:vertAlign w:val="baseline"/>
      </w:rPr>
    </w:lvl>
    <w:lvl w:ilvl="2">
      <w:start w:val="1"/>
      <w:numFmt w:val="bullet"/>
      <w:lvlText w:val="▪"/>
      <w:lvlJc w:val="left"/>
      <w:pPr>
        <w:ind w:left="2160" w:firstLine="3960"/>
      </w:pPr>
      <w:rPr>
        <w:rFonts w:ascii="Arial" w:eastAsia="Arial" w:hAnsi="Arial" w:cs="Arial"/>
        <w:sz w:val="20"/>
        <w:vertAlign w:val="baseline"/>
      </w:rPr>
    </w:lvl>
    <w:lvl w:ilvl="3">
      <w:start w:val="1"/>
      <w:numFmt w:val="bullet"/>
      <w:lvlText w:val="▪"/>
      <w:lvlJc w:val="left"/>
      <w:pPr>
        <w:ind w:left="2880" w:firstLine="5400"/>
      </w:pPr>
      <w:rPr>
        <w:rFonts w:ascii="Arial" w:eastAsia="Arial" w:hAnsi="Arial" w:cs="Arial"/>
        <w:sz w:val="20"/>
        <w:vertAlign w:val="baseline"/>
      </w:rPr>
    </w:lvl>
    <w:lvl w:ilvl="4">
      <w:start w:val="1"/>
      <w:numFmt w:val="bullet"/>
      <w:lvlText w:val="▪"/>
      <w:lvlJc w:val="left"/>
      <w:pPr>
        <w:ind w:left="3600" w:firstLine="6840"/>
      </w:pPr>
      <w:rPr>
        <w:rFonts w:ascii="Arial" w:eastAsia="Arial" w:hAnsi="Arial" w:cs="Arial"/>
        <w:sz w:val="20"/>
        <w:vertAlign w:val="baseline"/>
      </w:rPr>
    </w:lvl>
    <w:lvl w:ilvl="5">
      <w:start w:val="1"/>
      <w:numFmt w:val="bullet"/>
      <w:lvlText w:val="▪"/>
      <w:lvlJc w:val="left"/>
      <w:pPr>
        <w:ind w:left="4320" w:firstLine="8280"/>
      </w:pPr>
      <w:rPr>
        <w:rFonts w:ascii="Arial" w:eastAsia="Arial" w:hAnsi="Arial" w:cs="Arial"/>
        <w:sz w:val="20"/>
        <w:vertAlign w:val="baseline"/>
      </w:rPr>
    </w:lvl>
    <w:lvl w:ilvl="6">
      <w:start w:val="1"/>
      <w:numFmt w:val="bullet"/>
      <w:lvlText w:val="▪"/>
      <w:lvlJc w:val="left"/>
      <w:pPr>
        <w:ind w:left="5040" w:firstLine="9720"/>
      </w:pPr>
      <w:rPr>
        <w:rFonts w:ascii="Arial" w:eastAsia="Arial" w:hAnsi="Arial" w:cs="Arial"/>
        <w:sz w:val="20"/>
        <w:vertAlign w:val="baseline"/>
      </w:rPr>
    </w:lvl>
    <w:lvl w:ilvl="7">
      <w:start w:val="1"/>
      <w:numFmt w:val="bullet"/>
      <w:lvlText w:val="▪"/>
      <w:lvlJc w:val="left"/>
      <w:pPr>
        <w:ind w:left="5760" w:firstLine="11160"/>
      </w:pPr>
      <w:rPr>
        <w:rFonts w:ascii="Arial" w:eastAsia="Arial" w:hAnsi="Arial" w:cs="Arial"/>
        <w:sz w:val="20"/>
        <w:vertAlign w:val="baseline"/>
      </w:rPr>
    </w:lvl>
    <w:lvl w:ilvl="8">
      <w:start w:val="1"/>
      <w:numFmt w:val="bullet"/>
      <w:lvlText w:val="▪"/>
      <w:lvlJc w:val="left"/>
      <w:pPr>
        <w:ind w:left="6480" w:firstLine="12600"/>
      </w:pPr>
      <w:rPr>
        <w:rFonts w:ascii="Arial" w:eastAsia="Arial" w:hAnsi="Arial" w:cs="Arial"/>
        <w:sz w:val="20"/>
        <w:vertAlign w:val="baseline"/>
      </w:rPr>
    </w:lvl>
  </w:abstractNum>
  <w:abstractNum w:abstractNumId="25">
    <w:nsid w:val="6E0E5B9E"/>
    <w:multiLevelType w:val="hybridMultilevel"/>
    <w:tmpl w:val="B33C7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1C5DBF"/>
    <w:multiLevelType w:val="hybridMultilevel"/>
    <w:tmpl w:val="4406E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6"/>
  </w:num>
  <w:num w:numId="4">
    <w:abstractNumId w:val="10"/>
  </w:num>
  <w:num w:numId="5">
    <w:abstractNumId w:val="5"/>
  </w:num>
  <w:num w:numId="6">
    <w:abstractNumId w:val="15"/>
  </w:num>
  <w:num w:numId="7">
    <w:abstractNumId w:val="26"/>
  </w:num>
  <w:num w:numId="8">
    <w:abstractNumId w:val="13"/>
  </w:num>
  <w:num w:numId="9">
    <w:abstractNumId w:val="25"/>
  </w:num>
  <w:num w:numId="10">
    <w:abstractNumId w:val="2"/>
  </w:num>
  <w:num w:numId="11">
    <w:abstractNumId w:val="14"/>
  </w:num>
  <w:num w:numId="12">
    <w:abstractNumId w:val="11"/>
  </w:num>
  <w:num w:numId="13">
    <w:abstractNumId w:val="6"/>
  </w:num>
  <w:num w:numId="14">
    <w:abstractNumId w:val="18"/>
  </w:num>
  <w:num w:numId="15">
    <w:abstractNumId w:val="3"/>
  </w:num>
  <w:num w:numId="16">
    <w:abstractNumId w:val="9"/>
  </w:num>
  <w:num w:numId="17">
    <w:abstractNumId w:val="20"/>
  </w:num>
  <w:num w:numId="18">
    <w:abstractNumId w:val="24"/>
  </w:num>
  <w:num w:numId="19">
    <w:abstractNumId w:val="8"/>
  </w:num>
  <w:num w:numId="20">
    <w:abstractNumId w:val="8"/>
  </w:num>
  <w:num w:numId="21">
    <w:abstractNumId w:val="19"/>
  </w:num>
  <w:num w:numId="22">
    <w:abstractNumId w:val="17"/>
  </w:num>
  <w:num w:numId="23">
    <w:abstractNumId w:val="12"/>
  </w:num>
  <w:num w:numId="24">
    <w:abstractNumId w:val="22"/>
  </w:num>
  <w:num w:numId="25">
    <w:abstractNumId w:val="21"/>
  </w:num>
  <w:num w:numId="26">
    <w:abstractNumId w:val="4"/>
  </w:num>
  <w:num w:numId="27">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A3"/>
    <w:rsid w:val="00000C29"/>
    <w:rsid w:val="0000368C"/>
    <w:rsid w:val="000038EF"/>
    <w:rsid w:val="00015000"/>
    <w:rsid w:val="000319F2"/>
    <w:rsid w:val="00047C1E"/>
    <w:rsid w:val="00051FD1"/>
    <w:rsid w:val="000528E0"/>
    <w:rsid w:val="000533F5"/>
    <w:rsid w:val="000558A8"/>
    <w:rsid w:val="00063C49"/>
    <w:rsid w:val="000701A6"/>
    <w:rsid w:val="000779B8"/>
    <w:rsid w:val="00091BC3"/>
    <w:rsid w:val="00095C27"/>
    <w:rsid w:val="000A6426"/>
    <w:rsid w:val="000C54FD"/>
    <w:rsid w:val="000D031E"/>
    <w:rsid w:val="000D3DBE"/>
    <w:rsid w:val="000D4B88"/>
    <w:rsid w:val="000D5910"/>
    <w:rsid w:val="000F79BC"/>
    <w:rsid w:val="00114469"/>
    <w:rsid w:val="00115E35"/>
    <w:rsid w:val="00120B57"/>
    <w:rsid w:val="00121960"/>
    <w:rsid w:val="00122DA0"/>
    <w:rsid w:val="001230BB"/>
    <w:rsid w:val="00124180"/>
    <w:rsid w:val="00137E3F"/>
    <w:rsid w:val="00152A25"/>
    <w:rsid w:val="00164E7A"/>
    <w:rsid w:val="00172716"/>
    <w:rsid w:val="00175E52"/>
    <w:rsid w:val="00192D64"/>
    <w:rsid w:val="001933ED"/>
    <w:rsid w:val="00195DB2"/>
    <w:rsid w:val="00195EAB"/>
    <w:rsid w:val="001A6CB5"/>
    <w:rsid w:val="001B7D1C"/>
    <w:rsid w:val="001C1F99"/>
    <w:rsid w:val="001C29BC"/>
    <w:rsid w:val="001C76EB"/>
    <w:rsid w:val="001D45B6"/>
    <w:rsid w:val="001F29F1"/>
    <w:rsid w:val="002150BC"/>
    <w:rsid w:val="00225168"/>
    <w:rsid w:val="00231E2F"/>
    <w:rsid w:val="00231F3E"/>
    <w:rsid w:val="00232923"/>
    <w:rsid w:val="0023520C"/>
    <w:rsid w:val="00244C5E"/>
    <w:rsid w:val="002607CC"/>
    <w:rsid w:val="002631BE"/>
    <w:rsid w:val="0027531C"/>
    <w:rsid w:val="00282582"/>
    <w:rsid w:val="00285CA0"/>
    <w:rsid w:val="00290CCA"/>
    <w:rsid w:val="002A6911"/>
    <w:rsid w:val="002B2007"/>
    <w:rsid w:val="002B5DA3"/>
    <w:rsid w:val="002C17BB"/>
    <w:rsid w:val="002C1EB4"/>
    <w:rsid w:val="002C6CC5"/>
    <w:rsid w:val="002C70E5"/>
    <w:rsid w:val="002D4E70"/>
    <w:rsid w:val="002D6964"/>
    <w:rsid w:val="002F1A37"/>
    <w:rsid w:val="00306AD9"/>
    <w:rsid w:val="003118A9"/>
    <w:rsid w:val="00311CBE"/>
    <w:rsid w:val="00311F6B"/>
    <w:rsid w:val="00314F40"/>
    <w:rsid w:val="003164F2"/>
    <w:rsid w:val="00326FFA"/>
    <w:rsid w:val="003314A5"/>
    <w:rsid w:val="0033240F"/>
    <w:rsid w:val="00333592"/>
    <w:rsid w:val="00334AFB"/>
    <w:rsid w:val="00343620"/>
    <w:rsid w:val="00343AB0"/>
    <w:rsid w:val="00345C62"/>
    <w:rsid w:val="003462A1"/>
    <w:rsid w:val="00350FA7"/>
    <w:rsid w:val="00351246"/>
    <w:rsid w:val="003753A7"/>
    <w:rsid w:val="00381A33"/>
    <w:rsid w:val="00392392"/>
    <w:rsid w:val="00394FED"/>
    <w:rsid w:val="00397BF8"/>
    <w:rsid w:val="003A2B8C"/>
    <w:rsid w:val="003A3A63"/>
    <w:rsid w:val="003A5255"/>
    <w:rsid w:val="003A6360"/>
    <w:rsid w:val="003C004F"/>
    <w:rsid w:val="003D25FD"/>
    <w:rsid w:val="003D6857"/>
    <w:rsid w:val="003E2AC0"/>
    <w:rsid w:val="003E34A0"/>
    <w:rsid w:val="003E51D1"/>
    <w:rsid w:val="003E552A"/>
    <w:rsid w:val="004055E2"/>
    <w:rsid w:val="00410F59"/>
    <w:rsid w:val="00413AE8"/>
    <w:rsid w:val="004169CE"/>
    <w:rsid w:val="00422964"/>
    <w:rsid w:val="00426039"/>
    <w:rsid w:val="00431D0D"/>
    <w:rsid w:val="00443D31"/>
    <w:rsid w:val="00445177"/>
    <w:rsid w:val="00454721"/>
    <w:rsid w:val="00455FB6"/>
    <w:rsid w:val="00461D84"/>
    <w:rsid w:val="00474D61"/>
    <w:rsid w:val="00484B97"/>
    <w:rsid w:val="004865CB"/>
    <w:rsid w:val="00487C2A"/>
    <w:rsid w:val="004A02F7"/>
    <w:rsid w:val="004B5693"/>
    <w:rsid w:val="004B7246"/>
    <w:rsid w:val="004C35CF"/>
    <w:rsid w:val="004C3E16"/>
    <w:rsid w:val="004C5942"/>
    <w:rsid w:val="004C5DF4"/>
    <w:rsid w:val="004D42C9"/>
    <w:rsid w:val="004D680F"/>
    <w:rsid w:val="004E2C01"/>
    <w:rsid w:val="004F066B"/>
    <w:rsid w:val="004F7FAB"/>
    <w:rsid w:val="005031FB"/>
    <w:rsid w:val="005035BC"/>
    <w:rsid w:val="005038DD"/>
    <w:rsid w:val="00510532"/>
    <w:rsid w:val="00516A4E"/>
    <w:rsid w:val="00521947"/>
    <w:rsid w:val="0053003D"/>
    <w:rsid w:val="00530F22"/>
    <w:rsid w:val="00535B4C"/>
    <w:rsid w:val="005629B9"/>
    <w:rsid w:val="00566543"/>
    <w:rsid w:val="005717A0"/>
    <w:rsid w:val="00576934"/>
    <w:rsid w:val="00577FB6"/>
    <w:rsid w:val="00580F47"/>
    <w:rsid w:val="00582A31"/>
    <w:rsid w:val="00586DB7"/>
    <w:rsid w:val="00591D38"/>
    <w:rsid w:val="005A0523"/>
    <w:rsid w:val="005A3AC1"/>
    <w:rsid w:val="005A4F35"/>
    <w:rsid w:val="005A5031"/>
    <w:rsid w:val="005A777C"/>
    <w:rsid w:val="005A7959"/>
    <w:rsid w:val="005B6DCB"/>
    <w:rsid w:val="005D1A84"/>
    <w:rsid w:val="005D2A8F"/>
    <w:rsid w:val="005F57D8"/>
    <w:rsid w:val="005F7B33"/>
    <w:rsid w:val="006065EF"/>
    <w:rsid w:val="00607050"/>
    <w:rsid w:val="006104CD"/>
    <w:rsid w:val="00612FFB"/>
    <w:rsid w:val="00624C4C"/>
    <w:rsid w:val="00635EC1"/>
    <w:rsid w:val="00642F73"/>
    <w:rsid w:val="00670A06"/>
    <w:rsid w:val="006721AE"/>
    <w:rsid w:val="006724C1"/>
    <w:rsid w:val="006758F6"/>
    <w:rsid w:val="0069235B"/>
    <w:rsid w:val="00694504"/>
    <w:rsid w:val="006A1896"/>
    <w:rsid w:val="006A1D36"/>
    <w:rsid w:val="006B3080"/>
    <w:rsid w:val="006B48FA"/>
    <w:rsid w:val="006C0CA0"/>
    <w:rsid w:val="006E234B"/>
    <w:rsid w:val="006F132E"/>
    <w:rsid w:val="006F1338"/>
    <w:rsid w:val="0070116E"/>
    <w:rsid w:val="00707E2E"/>
    <w:rsid w:val="00711C7B"/>
    <w:rsid w:val="007133FC"/>
    <w:rsid w:val="007150FB"/>
    <w:rsid w:val="0072340B"/>
    <w:rsid w:val="00730F11"/>
    <w:rsid w:val="00746B49"/>
    <w:rsid w:val="00755CA3"/>
    <w:rsid w:val="0076193F"/>
    <w:rsid w:val="007619C1"/>
    <w:rsid w:val="0076556E"/>
    <w:rsid w:val="00770ECA"/>
    <w:rsid w:val="007718B4"/>
    <w:rsid w:val="00773042"/>
    <w:rsid w:val="00780397"/>
    <w:rsid w:val="007912B5"/>
    <w:rsid w:val="007C3D2C"/>
    <w:rsid w:val="007C6A9E"/>
    <w:rsid w:val="007D63A1"/>
    <w:rsid w:val="00805A0F"/>
    <w:rsid w:val="00816CEF"/>
    <w:rsid w:val="008213CF"/>
    <w:rsid w:val="0082423F"/>
    <w:rsid w:val="00830E4B"/>
    <w:rsid w:val="0083179D"/>
    <w:rsid w:val="00835DCA"/>
    <w:rsid w:val="00842F6A"/>
    <w:rsid w:val="008445E7"/>
    <w:rsid w:val="00846262"/>
    <w:rsid w:val="00850F36"/>
    <w:rsid w:val="00853FE6"/>
    <w:rsid w:val="00871567"/>
    <w:rsid w:val="00881982"/>
    <w:rsid w:val="008870B9"/>
    <w:rsid w:val="00896C75"/>
    <w:rsid w:val="008A20F8"/>
    <w:rsid w:val="008A29E4"/>
    <w:rsid w:val="008B136D"/>
    <w:rsid w:val="008B68D7"/>
    <w:rsid w:val="008C12F0"/>
    <w:rsid w:val="008C45EE"/>
    <w:rsid w:val="008D013A"/>
    <w:rsid w:val="00906321"/>
    <w:rsid w:val="00910384"/>
    <w:rsid w:val="00924630"/>
    <w:rsid w:val="00937F57"/>
    <w:rsid w:val="0094677C"/>
    <w:rsid w:val="00957863"/>
    <w:rsid w:val="0096271C"/>
    <w:rsid w:val="00971119"/>
    <w:rsid w:val="00971B0F"/>
    <w:rsid w:val="00971E89"/>
    <w:rsid w:val="00976F58"/>
    <w:rsid w:val="0098283F"/>
    <w:rsid w:val="00983F35"/>
    <w:rsid w:val="00985166"/>
    <w:rsid w:val="00991D50"/>
    <w:rsid w:val="009922B6"/>
    <w:rsid w:val="00993700"/>
    <w:rsid w:val="009B06A4"/>
    <w:rsid w:val="009B3501"/>
    <w:rsid w:val="009B55E6"/>
    <w:rsid w:val="009C22DE"/>
    <w:rsid w:val="009C46FD"/>
    <w:rsid w:val="009C5BC5"/>
    <w:rsid w:val="009D04EA"/>
    <w:rsid w:val="009D5D6E"/>
    <w:rsid w:val="009E01B5"/>
    <w:rsid w:val="009E10A5"/>
    <w:rsid w:val="009E1104"/>
    <w:rsid w:val="009E15EA"/>
    <w:rsid w:val="009F3E60"/>
    <w:rsid w:val="009F5FE1"/>
    <w:rsid w:val="00A14B92"/>
    <w:rsid w:val="00A254DC"/>
    <w:rsid w:val="00A311C1"/>
    <w:rsid w:val="00A365B3"/>
    <w:rsid w:val="00A37452"/>
    <w:rsid w:val="00A55585"/>
    <w:rsid w:val="00A56AA3"/>
    <w:rsid w:val="00A625D0"/>
    <w:rsid w:val="00A67DC0"/>
    <w:rsid w:val="00A84B89"/>
    <w:rsid w:val="00A861DA"/>
    <w:rsid w:val="00A90610"/>
    <w:rsid w:val="00A93FEA"/>
    <w:rsid w:val="00A95D10"/>
    <w:rsid w:val="00A97E72"/>
    <w:rsid w:val="00AA2315"/>
    <w:rsid w:val="00AA56F5"/>
    <w:rsid w:val="00AB1193"/>
    <w:rsid w:val="00AB1675"/>
    <w:rsid w:val="00AB271C"/>
    <w:rsid w:val="00AC4DF8"/>
    <w:rsid w:val="00AD4532"/>
    <w:rsid w:val="00AD4750"/>
    <w:rsid w:val="00AE5051"/>
    <w:rsid w:val="00AF0999"/>
    <w:rsid w:val="00B00B8B"/>
    <w:rsid w:val="00B134BC"/>
    <w:rsid w:val="00B13764"/>
    <w:rsid w:val="00B26313"/>
    <w:rsid w:val="00B338AF"/>
    <w:rsid w:val="00B40CAF"/>
    <w:rsid w:val="00B4288D"/>
    <w:rsid w:val="00B5302B"/>
    <w:rsid w:val="00B619D0"/>
    <w:rsid w:val="00B62F83"/>
    <w:rsid w:val="00B65120"/>
    <w:rsid w:val="00B745C6"/>
    <w:rsid w:val="00B80AC6"/>
    <w:rsid w:val="00BA47C7"/>
    <w:rsid w:val="00BA6D2B"/>
    <w:rsid w:val="00BB2AA6"/>
    <w:rsid w:val="00BB353A"/>
    <w:rsid w:val="00BB3E93"/>
    <w:rsid w:val="00BC3EC8"/>
    <w:rsid w:val="00BD5F29"/>
    <w:rsid w:val="00BE49E7"/>
    <w:rsid w:val="00BF2755"/>
    <w:rsid w:val="00BF51E6"/>
    <w:rsid w:val="00BF5F7B"/>
    <w:rsid w:val="00C01DD9"/>
    <w:rsid w:val="00C0794A"/>
    <w:rsid w:val="00C1151C"/>
    <w:rsid w:val="00C20321"/>
    <w:rsid w:val="00C24CDB"/>
    <w:rsid w:val="00C2739A"/>
    <w:rsid w:val="00C27715"/>
    <w:rsid w:val="00C3223A"/>
    <w:rsid w:val="00C56D7F"/>
    <w:rsid w:val="00C63F77"/>
    <w:rsid w:val="00C64148"/>
    <w:rsid w:val="00C67A82"/>
    <w:rsid w:val="00C910C4"/>
    <w:rsid w:val="00CA3BF3"/>
    <w:rsid w:val="00CA4262"/>
    <w:rsid w:val="00CB405D"/>
    <w:rsid w:val="00CB7BCE"/>
    <w:rsid w:val="00CC1DC1"/>
    <w:rsid w:val="00CC608B"/>
    <w:rsid w:val="00CD074E"/>
    <w:rsid w:val="00CE53F9"/>
    <w:rsid w:val="00D01600"/>
    <w:rsid w:val="00D227AF"/>
    <w:rsid w:val="00D23C69"/>
    <w:rsid w:val="00D260AA"/>
    <w:rsid w:val="00D27FD9"/>
    <w:rsid w:val="00D30AE1"/>
    <w:rsid w:val="00D33914"/>
    <w:rsid w:val="00D41707"/>
    <w:rsid w:val="00D41C62"/>
    <w:rsid w:val="00D42D5E"/>
    <w:rsid w:val="00D50A6D"/>
    <w:rsid w:val="00D565CB"/>
    <w:rsid w:val="00D57267"/>
    <w:rsid w:val="00D60EB3"/>
    <w:rsid w:val="00D6203E"/>
    <w:rsid w:val="00D6314D"/>
    <w:rsid w:val="00D84273"/>
    <w:rsid w:val="00D857CE"/>
    <w:rsid w:val="00D90778"/>
    <w:rsid w:val="00D95757"/>
    <w:rsid w:val="00D979E6"/>
    <w:rsid w:val="00DA62B8"/>
    <w:rsid w:val="00DB428D"/>
    <w:rsid w:val="00DB4EB6"/>
    <w:rsid w:val="00DC2BF4"/>
    <w:rsid w:val="00DC35A8"/>
    <w:rsid w:val="00DC7F0A"/>
    <w:rsid w:val="00DD05B6"/>
    <w:rsid w:val="00DD09B1"/>
    <w:rsid w:val="00DD21E0"/>
    <w:rsid w:val="00DD529A"/>
    <w:rsid w:val="00DE33F2"/>
    <w:rsid w:val="00DE46F6"/>
    <w:rsid w:val="00DE4C79"/>
    <w:rsid w:val="00DE7630"/>
    <w:rsid w:val="00E00C60"/>
    <w:rsid w:val="00E0299F"/>
    <w:rsid w:val="00E07631"/>
    <w:rsid w:val="00E1481D"/>
    <w:rsid w:val="00E1776A"/>
    <w:rsid w:val="00E2355C"/>
    <w:rsid w:val="00E33823"/>
    <w:rsid w:val="00E33C66"/>
    <w:rsid w:val="00E3578A"/>
    <w:rsid w:val="00E400B8"/>
    <w:rsid w:val="00E411D8"/>
    <w:rsid w:val="00E4307A"/>
    <w:rsid w:val="00E50310"/>
    <w:rsid w:val="00E520F0"/>
    <w:rsid w:val="00E6139D"/>
    <w:rsid w:val="00E706B8"/>
    <w:rsid w:val="00E83F48"/>
    <w:rsid w:val="00E84AC5"/>
    <w:rsid w:val="00E90589"/>
    <w:rsid w:val="00E90CB6"/>
    <w:rsid w:val="00E91163"/>
    <w:rsid w:val="00EA2CA8"/>
    <w:rsid w:val="00EA660F"/>
    <w:rsid w:val="00F076BE"/>
    <w:rsid w:val="00F23AA4"/>
    <w:rsid w:val="00F26AEC"/>
    <w:rsid w:val="00F3663B"/>
    <w:rsid w:val="00F67206"/>
    <w:rsid w:val="00F72811"/>
    <w:rsid w:val="00F72CA8"/>
    <w:rsid w:val="00F72FB2"/>
    <w:rsid w:val="00F81458"/>
    <w:rsid w:val="00F90AF0"/>
    <w:rsid w:val="00F974FB"/>
    <w:rsid w:val="00FA2917"/>
    <w:rsid w:val="00FB6651"/>
    <w:rsid w:val="00FC262B"/>
    <w:rsid w:val="00FF58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EA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3004"/>
    <w:pPr>
      <w:spacing w:after="120" w:line="300" w:lineRule="exact"/>
      <w:jc w:val="both"/>
    </w:pPr>
    <w:rPr>
      <w:rFonts w:ascii="Frutiger LT Com 45 Light" w:hAnsi="Frutiger LT Com 45 Light"/>
      <w:sz w:val="24"/>
      <w:lang w:val="cs-CZ"/>
    </w:rPr>
  </w:style>
  <w:style w:type="paragraph" w:styleId="Nadpis1">
    <w:name w:val="heading 1"/>
    <w:aliases w:val="h1,H1"/>
    <w:basedOn w:val="Normln"/>
    <w:next w:val="Normln"/>
    <w:link w:val="Nadpis1Char"/>
    <w:qFormat/>
    <w:rsid w:val="00BE2CD6"/>
    <w:pPr>
      <w:keepNext/>
      <w:pageBreakBefore/>
      <w:shd w:val="clear" w:color="000066" w:fill="D9D9D9"/>
      <w:spacing w:before="500" w:after="300" w:line="240" w:lineRule="auto"/>
      <w:jc w:val="left"/>
      <w:outlineLvl w:val="0"/>
    </w:pPr>
    <w:rPr>
      <w:b/>
      <w:kern w:val="28"/>
      <w:position w:val="-3"/>
      <w:sz w:val="32"/>
      <w:szCs w:val="32"/>
    </w:rPr>
  </w:style>
  <w:style w:type="paragraph" w:styleId="Nadpis2">
    <w:name w:val="heading 2"/>
    <w:basedOn w:val="Normln"/>
    <w:next w:val="Normln"/>
    <w:link w:val="Nadpis2Char"/>
    <w:qFormat/>
    <w:rsid w:val="00B139B2"/>
    <w:pPr>
      <w:keepNext/>
      <w:numPr>
        <w:ilvl w:val="1"/>
        <w:numId w:val="1"/>
      </w:numPr>
      <w:pBdr>
        <w:bottom w:val="single" w:sz="8" w:space="0" w:color="000066"/>
      </w:pBdr>
      <w:shd w:val="clear" w:color="auto" w:fill="D9D9D9"/>
      <w:spacing w:before="240" w:line="240" w:lineRule="auto"/>
      <w:jc w:val="left"/>
      <w:outlineLvl w:val="1"/>
    </w:pPr>
    <w:rPr>
      <w:b/>
      <w:smallCaps/>
    </w:rPr>
  </w:style>
  <w:style w:type="paragraph" w:styleId="Nadpis3">
    <w:name w:val="heading 3"/>
    <w:aliases w:val="3,31"/>
    <w:basedOn w:val="Normln"/>
    <w:next w:val="Normln"/>
    <w:link w:val="Nadpis3Char"/>
    <w:qFormat/>
    <w:rsid w:val="00B139B2"/>
    <w:pPr>
      <w:keepNext/>
      <w:numPr>
        <w:ilvl w:val="2"/>
        <w:numId w:val="1"/>
      </w:numPr>
      <w:pBdr>
        <w:bottom w:val="single" w:sz="8" w:space="1" w:color="auto"/>
      </w:pBdr>
      <w:tabs>
        <w:tab w:val="clear" w:pos="1146"/>
        <w:tab w:val="num" w:pos="851"/>
      </w:tabs>
      <w:spacing w:before="240" w:line="240" w:lineRule="auto"/>
      <w:ind w:left="851" w:hanging="851"/>
      <w:jc w:val="left"/>
      <w:outlineLvl w:val="2"/>
    </w:pPr>
    <w:rPr>
      <w:b/>
      <w:i/>
    </w:rPr>
  </w:style>
  <w:style w:type="paragraph" w:styleId="Nadpis4">
    <w:name w:val="heading 4"/>
    <w:basedOn w:val="Normln"/>
    <w:next w:val="Normln"/>
    <w:link w:val="Nadpis4Char"/>
    <w:qFormat/>
    <w:rsid w:val="00B139B2"/>
    <w:pPr>
      <w:keepNext/>
      <w:numPr>
        <w:ilvl w:val="3"/>
        <w:numId w:val="1"/>
      </w:numPr>
      <w:tabs>
        <w:tab w:val="clear" w:pos="1506"/>
        <w:tab w:val="num" w:pos="851"/>
      </w:tabs>
      <w:spacing w:before="120" w:after="60" w:line="240" w:lineRule="auto"/>
      <w:ind w:left="850" w:hanging="850"/>
      <w:jc w:val="left"/>
      <w:outlineLvl w:val="3"/>
    </w:pPr>
    <w:rPr>
      <w:b/>
      <w:i/>
      <w:u w:val="single"/>
    </w:rPr>
  </w:style>
  <w:style w:type="paragraph" w:styleId="Nadpis5">
    <w:name w:val="heading 5"/>
    <w:basedOn w:val="Normln"/>
    <w:next w:val="Normln"/>
    <w:link w:val="Nadpis5Char"/>
    <w:qFormat/>
    <w:rsid w:val="00B02A02"/>
    <w:pPr>
      <w:keepNext/>
      <w:numPr>
        <w:ilvl w:val="4"/>
        <w:numId w:val="1"/>
      </w:numPr>
      <w:spacing w:before="120" w:after="60"/>
      <w:jc w:val="left"/>
      <w:outlineLvl w:val="4"/>
    </w:pPr>
    <w:rPr>
      <w:b/>
      <w:i/>
    </w:rPr>
  </w:style>
  <w:style w:type="paragraph" w:styleId="Nadpis6">
    <w:name w:val="heading 6"/>
    <w:basedOn w:val="Normln"/>
    <w:next w:val="Normln"/>
    <w:link w:val="Nadpis6Char"/>
    <w:qFormat/>
    <w:rsid w:val="00B02A02"/>
    <w:pPr>
      <w:keepNext/>
      <w:numPr>
        <w:ilvl w:val="5"/>
        <w:numId w:val="1"/>
      </w:numPr>
      <w:spacing w:before="120" w:after="60"/>
      <w:jc w:val="left"/>
      <w:outlineLvl w:val="5"/>
    </w:pPr>
    <w:rPr>
      <w:i/>
    </w:rPr>
  </w:style>
  <w:style w:type="paragraph" w:styleId="Nadpis7">
    <w:name w:val="heading 7"/>
    <w:basedOn w:val="Normln"/>
    <w:next w:val="Normln"/>
    <w:link w:val="Nadpis7Char"/>
    <w:qFormat/>
    <w:rsid w:val="00B02A02"/>
    <w:pPr>
      <w:numPr>
        <w:ilvl w:val="6"/>
        <w:numId w:val="1"/>
      </w:numPr>
      <w:spacing w:before="240" w:after="60"/>
      <w:outlineLvl w:val="6"/>
    </w:pPr>
    <w:rPr>
      <w:sz w:val="20"/>
    </w:rPr>
  </w:style>
  <w:style w:type="paragraph" w:styleId="Nadpis8">
    <w:name w:val="heading 8"/>
    <w:basedOn w:val="Normln"/>
    <w:next w:val="Normln"/>
    <w:link w:val="Nadpis8Char"/>
    <w:qFormat/>
    <w:rsid w:val="00B02A02"/>
    <w:pPr>
      <w:numPr>
        <w:ilvl w:val="7"/>
        <w:numId w:val="1"/>
      </w:numPr>
      <w:spacing w:before="240" w:after="60"/>
      <w:outlineLvl w:val="7"/>
    </w:pPr>
    <w:rPr>
      <w:i/>
      <w:sz w:val="20"/>
    </w:rPr>
  </w:style>
  <w:style w:type="paragraph" w:styleId="Nadpis9">
    <w:name w:val="heading 9"/>
    <w:basedOn w:val="Normln"/>
    <w:next w:val="Normln"/>
    <w:link w:val="Nadpis9Char"/>
    <w:qFormat/>
    <w:rsid w:val="00B02A02"/>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link w:val="Nadpis1"/>
    <w:rsid w:val="008115B0"/>
    <w:rPr>
      <w:rFonts w:ascii="Frutiger LT Com 45 Light" w:hAnsi="Frutiger LT Com 45 Light"/>
      <w:b/>
      <w:kern w:val="28"/>
      <w:position w:val="-3"/>
      <w:sz w:val="32"/>
      <w:szCs w:val="32"/>
      <w:shd w:val="clear" w:color="000066" w:fill="D9D9D9"/>
      <w:lang w:val="cs-CZ"/>
    </w:rPr>
  </w:style>
  <w:style w:type="character" w:customStyle="1" w:styleId="Nadpis2Char">
    <w:name w:val="Nadpis 2 Char"/>
    <w:link w:val="Nadpis2"/>
    <w:rsid w:val="008115B0"/>
    <w:rPr>
      <w:rFonts w:ascii="Frutiger LT Com 45 Light" w:hAnsi="Frutiger LT Com 45 Light"/>
      <w:b/>
      <w:smallCaps/>
      <w:sz w:val="24"/>
      <w:shd w:val="clear" w:color="auto" w:fill="D9D9D9"/>
      <w:lang w:val="cs-CZ"/>
    </w:rPr>
  </w:style>
  <w:style w:type="character" w:customStyle="1" w:styleId="Nadpis3Char">
    <w:name w:val="Nadpis 3 Char"/>
    <w:aliases w:val="3 Char,31 Char"/>
    <w:link w:val="Nadpis3"/>
    <w:rsid w:val="008115B0"/>
    <w:rPr>
      <w:rFonts w:ascii="Frutiger LT Com 45 Light" w:hAnsi="Frutiger LT Com 45 Light"/>
      <w:b/>
      <w:i/>
      <w:sz w:val="24"/>
      <w:lang w:val="cs-CZ"/>
    </w:rPr>
  </w:style>
  <w:style w:type="character" w:customStyle="1" w:styleId="Nadpis4Char">
    <w:name w:val="Nadpis 4 Char"/>
    <w:link w:val="Nadpis4"/>
    <w:rsid w:val="008115B0"/>
    <w:rPr>
      <w:rFonts w:ascii="Frutiger LT Com 45 Light" w:hAnsi="Frutiger LT Com 45 Light"/>
      <w:b/>
      <w:i/>
      <w:sz w:val="24"/>
      <w:u w:val="single"/>
      <w:lang w:val="cs-CZ"/>
    </w:rPr>
  </w:style>
  <w:style w:type="character" w:customStyle="1" w:styleId="Nadpis5Char">
    <w:name w:val="Nadpis 5 Char"/>
    <w:link w:val="Nadpis5"/>
    <w:rsid w:val="008115B0"/>
    <w:rPr>
      <w:rFonts w:ascii="Frutiger LT Com 45 Light" w:hAnsi="Frutiger LT Com 45 Light"/>
      <w:b/>
      <w:i/>
      <w:sz w:val="24"/>
      <w:lang w:val="cs-CZ"/>
    </w:rPr>
  </w:style>
  <w:style w:type="character" w:customStyle="1" w:styleId="Nadpis6Char">
    <w:name w:val="Nadpis 6 Char"/>
    <w:link w:val="Nadpis6"/>
    <w:rsid w:val="008115B0"/>
    <w:rPr>
      <w:rFonts w:ascii="Frutiger LT Com 45 Light" w:hAnsi="Frutiger LT Com 45 Light"/>
      <w:i/>
      <w:sz w:val="24"/>
      <w:lang w:val="cs-CZ"/>
    </w:rPr>
  </w:style>
  <w:style w:type="character" w:customStyle="1" w:styleId="Nadpis7Char">
    <w:name w:val="Nadpis 7 Char"/>
    <w:link w:val="Nadpis7"/>
    <w:rsid w:val="008115B0"/>
    <w:rPr>
      <w:rFonts w:ascii="Frutiger LT Com 45 Light" w:hAnsi="Frutiger LT Com 45 Light"/>
      <w:lang w:val="cs-CZ"/>
    </w:rPr>
  </w:style>
  <w:style w:type="character" w:customStyle="1" w:styleId="Nadpis8Char">
    <w:name w:val="Nadpis 8 Char"/>
    <w:link w:val="Nadpis8"/>
    <w:rsid w:val="008115B0"/>
    <w:rPr>
      <w:rFonts w:ascii="Frutiger LT Com 45 Light" w:hAnsi="Frutiger LT Com 45 Light"/>
      <w:i/>
      <w:lang w:val="cs-CZ"/>
    </w:rPr>
  </w:style>
  <w:style w:type="character" w:customStyle="1" w:styleId="Nadpis9Char">
    <w:name w:val="Nadpis 9 Char"/>
    <w:link w:val="Nadpis9"/>
    <w:rsid w:val="008115B0"/>
    <w:rPr>
      <w:rFonts w:ascii="Frutiger LT Com 45 Light" w:hAnsi="Frutiger LT Com 45 Light"/>
      <w:b/>
      <w:i/>
      <w:sz w:val="18"/>
      <w:lang w:val="cs-CZ"/>
    </w:rPr>
  </w:style>
  <w:style w:type="paragraph" w:styleId="Zhlav">
    <w:name w:val="header"/>
    <w:aliases w:val="ho,header odd,first,heading one,Odd Header,h"/>
    <w:basedOn w:val="Normln"/>
    <w:link w:val="ZhlavChar"/>
    <w:rsid w:val="00B02A02"/>
    <w:pPr>
      <w:tabs>
        <w:tab w:val="center" w:pos="4536"/>
        <w:tab w:val="right" w:pos="9072"/>
      </w:tabs>
    </w:pPr>
  </w:style>
  <w:style w:type="paragraph" w:styleId="Zpat">
    <w:name w:val="footer"/>
    <w:basedOn w:val="Normln"/>
    <w:link w:val="ZpatChar"/>
    <w:uiPriority w:val="99"/>
    <w:rsid w:val="00B02A02"/>
    <w:pPr>
      <w:tabs>
        <w:tab w:val="center" w:pos="4536"/>
        <w:tab w:val="right" w:pos="9072"/>
      </w:tabs>
    </w:pPr>
  </w:style>
  <w:style w:type="character" w:customStyle="1" w:styleId="ZpatChar">
    <w:name w:val="Zápatí Char"/>
    <w:link w:val="Zpat"/>
    <w:uiPriority w:val="99"/>
    <w:rsid w:val="00035221"/>
    <w:rPr>
      <w:rFonts w:ascii="Frutiger LT Com 45 Light" w:hAnsi="Frutiger LT Com 45 Light"/>
      <w:sz w:val="24"/>
      <w:lang w:val="cs-CZ"/>
    </w:rPr>
  </w:style>
  <w:style w:type="paragraph" w:styleId="Obsah1">
    <w:name w:val="toc 1"/>
    <w:basedOn w:val="Normln"/>
    <w:next w:val="Normln"/>
    <w:autoRedefine/>
    <w:uiPriority w:val="39"/>
    <w:rsid w:val="00BA342A"/>
    <w:pPr>
      <w:tabs>
        <w:tab w:val="left" w:pos="425"/>
        <w:tab w:val="right" w:leader="dot" w:pos="8930"/>
      </w:tabs>
      <w:spacing w:line="360" w:lineRule="auto"/>
      <w:ind w:left="426" w:right="281" w:hanging="426"/>
    </w:pPr>
    <w:rPr>
      <w:b/>
      <w:caps/>
      <w:sz w:val="20"/>
    </w:rPr>
  </w:style>
  <w:style w:type="paragraph" w:styleId="Obsah2">
    <w:name w:val="toc 2"/>
    <w:basedOn w:val="Normln"/>
    <w:next w:val="Normln"/>
    <w:autoRedefine/>
    <w:uiPriority w:val="39"/>
    <w:rsid w:val="00137D68"/>
    <w:pPr>
      <w:tabs>
        <w:tab w:val="left" w:pos="993"/>
        <w:tab w:val="right" w:leader="dot" w:pos="8930"/>
      </w:tabs>
      <w:spacing w:line="360" w:lineRule="auto"/>
      <w:ind w:left="993" w:right="281" w:hanging="568"/>
      <w:jc w:val="left"/>
    </w:pPr>
    <w:rPr>
      <w:b/>
      <w:sz w:val="20"/>
    </w:rPr>
  </w:style>
  <w:style w:type="paragraph" w:styleId="Obsah3">
    <w:name w:val="toc 3"/>
    <w:basedOn w:val="Normln"/>
    <w:next w:val="Normln"/>
    <w:autoRedefine/>
    <w:uiPriority w:val="39"/>
    <w:rsid w:val="00137D68"/>
    <w:pPr>
      <w:tabs>
        <w:tab w:val="left" w:pos="1560"/>
        <w:tab w:val="right" w:leader="dot" w:pos="8930"/>
      </w:tabs>
      <w:spacing w:line="360" w:lineRule="auto"/>
      <w:ind w:left="1560" w:right="281" w:hanging="851"/>
    </w:pPr>
    <w:rPr>
      <w:i/>
      <w:sz w:val="20"/>
    </w:rPr>
  </w:style>
  <w:style w:type="paragraph" w:styleId="Obsah4">
    <w:name w:val="toc 4"/>
    <w:basedOn w:val="Normln"/>
    <w:next w:val="Normln"/>
    <w:autoRedefine/>
    <w:uiPriority w:val="39"/>
    <w:rsid w:val="004247F2"/>
    <w:pPr>
      <w:tabs>
        <w:tab w:val="left" w:pos="1985"/>
        <w:tab w:val="right" w:leader="dot" w:pos="8930"/>
      </w:tabs>
      <w:spacing w:line="360" w:lineRule="auto"/>
      <w:ind w:left="1984" w:right="284" w:hanging="991"/>
    </w:pPr>
    <w:rPr>
      <w:noProof/>
      <w:sz w:val="20"/>
    </w:rPr>
  </w:style>
  <w:style w:type="paragraph" w:styleId="Obsah5">
    <w:name w:val="toc 5"/>
    <w:basedOn w:val="Normln"/>
    <w:next w:val="Normln"/>
    <w:autoRedefine/>
    <w:uiPriority w:val="39"/>
    <w:rsid w:val="006D2632"/>
    <w:pPr>
      <w:tabs>
        <w:tab w:val="left" w:pos="2268"/>
        <w:tab w:val="right" w:leader="dot" w:pos="8930"/>
      </w:tabs>
      <w:ind w:left="1276"/>
    </w:pPr>
    <w:rPr>
      <w:noProof/>
      <w:sz w:val="20"/>
    </w:rPr>
  </w:style>
  <w:style w:type="paragraph" w:styleId="Obsah6">
    <w:name w:val="toc 6"/>
    <w:basedOn w:val="Normln"/>
    <w:next w:val="Normln"/>
    <w:autoRedefine/>
    <w:semiHidden/>
    <w:rsid w:val="00B02A02"/>
    <w:pPr>
      <w:ind w:left="1200"/>
    </w:pPr>
    <w:rPr>
      <w:sz w:val="20"/>
    </w:rPr>
  </w:style>
  <w:style w:type="paragraph" w:styleId="Obsah7">
    <w:name w:val="toc 7"/>
    <w:basedOn w:val="Normln"/>
    <w:next w:val="Normln"/>
    <w:autoRedefine/>
    <w:semiHidden/>
    <w:rsid w:val="00B02A02"/>
    <w:pPr>
      <w:ind w:left="1440"/>
    </w:pPr>
    <w:rPr>
      <w:sz w:val="20"/>
    </w:rPr>
  </w:style>
  <w:style w:type="paragraph" w:styleId="Obsah8">
    <w:name w:val="toc 8"/>
    <w:basedOn w:val="Normln"/>
    <w:next w:val="Normln"/>
    <w:autoRedefine/>
    <w:semiHidden/>
    <w:rsid w:val="00B02A02"/>
    <w:pPr>
      <w:ind w:left="1680"/>
    </w:pPr>
    <w:rPr>
      <w:sz w:val="20"/>
    </w:rPr>
  </w:style>
  <w:style w:type="paragraph" w:styleId="Obsah9">
    <w:name w:val="toc 9"/>
    <w:basedOn w:val="Normln"/>
    <w:next w:val="Normln"/>
    <w:autoRedefine/>
    <w:semiHidden/>
    <w:rsid w:val="00B02A02"/>
    <w:pPr>
      <w:ind w:left="1920"/>
    </w:pPr>
  </w:style>
  <w:style w:type="character" w:styleId="slostrnky">
    <w:name w:val="page number"/>
    <w:basedOn w:val="Standardnpsmoodstavce"/>
    <w:rsid w:val="00B02A02"/>
  </w:style>
  <w:style w:type="character" w:styleId="Hypertextovodkaz">
    <w:name w:val="Hyperlink"/>
    <w:rsid w:val="00B02A02"/>
    <w:rPr>
      <w:color w:val="0000FF"/>
      <w:u w:val="single"/>
    </w:rPr>
  </w:style>
  <w:style w:type="character" w:styleId="Sledovanodkaz">
    <w:name w:val="FollowedHyperlink"/>
    <w:rsid w:val="00B02A02"/>
    <w:rPr>
      <w:color w:val="800080"/>
      <w:u w:val="single"/>
    </w:rPr>
  </w:style>
  <w:style w:type="paragraph" w:styleId="Zkladntext">
    <w:name w:val="Body Text"/>
    <w:basedOn w:val="Normln"/>
    <w:rsid w:val="00B02A02"/>
    <w:pPr>
      <w:spacing w:after="0" w:line="240" w:lineRule="auto"/>
      <w:jc w:val="center"/>
    </w:pPr>
    <w:rPr>
      <w:sz w:val="16"/>
    </w:rPr>
  </w:style>
  <w:style w:type="paragraph" w:customStyle="1" w:styleId="Char1CharCharCharCharCharCharChar">
    <w:name w:val="Char1 Char Char Char Char Char Char Char"/>
    <w:basedOn w:val="Normln"/>
    <w:semiHidden/>
    <w:rsid w:val="002E00CC"/>
    <w:pPr>
      <w:spacing w:after="160" w:line="240" w:lineRule="exact"/>
      <w:jc w:val="left"/>
    </w:pPr>
    <w:rPr>
      <w:sz w:val="22"/>
      <w:szCs w:val="22"/>
      <w:lang w:val="en-US"/>
    </w:rPr>
  </w:style>
  <w:style w:type="character" w:styleId="Odkaznakoment">
    <w:name w:val="annotation reference"/>
    <w:uiPriority w:val="99"/>
    <w:rsid w:val="00083155"/>
    <w:rPr>
      <w:sz w:val="16"/>
      <w:szCs w:val="16"/>
    </w:rPr>
  </w:style>
  <w:style w:type="paragraph" w:styleId="Textkomente">
    <w:name w:val="annotation text"/>
    <w:basedOn w:val="Normln"/>
    <w:link w:val="TextkomenteChar"/>
    <w:rsid w:val="00083155"/>
    <w:rPr>
      <w:sz w:val="20"/>
    </w:rPr>
  </w:style>
  <w:style w:type="character" w:customStyle="1" w:styleId="TextkomenteChar">
    <w:name w:val="Text komentáře Char"/>
    <w:link w:val="Textkomente"/>
    <w:rsid w:val="00EF06FF"/>
    <w:rPr>
      <w:rFonts w:ascii="Frutiger LT Com 45 Light" w:hAnsi="Frutiger LT Com 45 Light"/>
      <w:lang w:eastAsia="en-US"/>
    </w:rPr>
  </w:style>
  <w:style w:type="paragraph" w:styleId="Pedmtkomente">
    <w:name w:val="annotation subject"/>
    <w:basedOn w:val="Textkomente"/>
    <w:next w:val="Textkomente"/>
    <w:semiHidden/>
    <w:rsid w:val="00083155"/>
    <w:rPr>
      <w:b/>
      <w:bCs/>
    </w:rPr>
  </w:style>
  <w:style w:type="paragraph" w:styleId="Textbubliny">
    <w:name w:val="Balloon Text"/>
    <w:basedOn w:val="Normln"/>
    <w:semiHidden/>
    <w:rsid w:val="00083155"/>
    <w:rPr>
      <w:rFonts w:ascii="Tahoma" w:hAnsi="Tahoma" w:cs="Tahoma"/>
      <w:sz w:val="16"/>
      <w:szCs w:val="16"/>
    </w:rPr>
  </w:style>
  <w:style w:type="table" w:styleId="Mkatabulky">
    <w:name w:val="Table Grid"/>
    <w:basedOn w:val="Normlntabulka"/>
    <w:rsid w:val="002D7C6F"/>
    <w:pPr>
      <w:spacing w:after="120" w:line="3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Odrka1">
    <w:name w:val="DS Odrážka 1"/>
    <w:basedOn w:val="Normln"/>
    <w:link w:val="DSOdrka1Char"/>
    <w:qFormat/>
    <w:rsid w:val="006353EE"/>
    <w:pPr>
      <w:numPr>
        <w:numId w:val="2"/>
      </w:numPr>
    </w:pPr>
  </w:style>
  <w:style w:type="character" w:customStyle="1" w:styleId="DSOdrka1Char">
    <w:name w:val="DS Odrážka 1 Char"/>
    <w:link w:val="DSOdrka1"/>
    <w:rsid w:val="006353EE"/>
    <w:rPr>
      <w:rFonts w:ascii="Frutiger LT Com 45 Light" w:hAnsi="Frutiger LT Com 45 Light"/>
      <w:sz w:val="24"/>
      <w:lang w:val="cs-CZ"/>
    </w:rPr>
  </w:style>
  <w:style w:type="paragraph" w:customStyle="1" w:styleId="DSOdrka2">
    <w:name w:val="DS Odrážka 2"/>
    <w:basedOn w:val="DSOdrka1"/>
    <w:qFormat/>
    <w:rsid w:val="006353EE"/>
    <w:pPr>
      <w:numPr>
        <w:ilvl w:val="1"/>
      </w:numPr>
      <w:tabs>
        <w:tab w:val="num" w:pos="360"/>
      </w:tabs>
    </w:pPr>
  </w:style>
  <w:style w:type="paragraph" w:customStyle="1" w:styleId="Odrka1">
    <w:name w:val="Odrážka 1"/>
    <w:basedOn w:val="Normln"/>
    <w:rsid w:val="002D1243"/>
    <w:pPr>
      <w:numPr>
        <w:numId w:val="3"/>
      </w:numPr>
      <w:spacing w:before="60" w:after="0" w:line="240" w:lineRule="auto"/>
    </w:pPr>
    <w:rPr>
      <w:rFonts w:ascii="Arial" w:hAnsi="Arial"/>
      <w:sz w:val="22"/>
      <w:szCs w:val="24"/>
      <w:lang w:eastAsia="cs-CZ"/>
    </w:rPr>
  </w:style>
  <w:style w:type="paragraph" w:customStyle="1" w:styleId="Normln1">
    <w:name w:val="Normální1"/>
    <w:rsid w:val="005725E1"/>
    <w:pPr>
      <w:spacing w:after="120" w:line="300" w:lineRule="exact"/>
      <w:jc w:val="both"/>
    </w:pPr>
    <w:rPr>
      <w:rFonts w:ascii="Lucida Grande" w:eastAsia="ヒラギノ角ゴ Pro W3" w:hAnsi="Lucida Grande"/>
      <w:color w:val="000000"/>
      <w:sz w:val="24"/>
      <w:lang w:eastAsia="cs-CZ"/>
    </w:rPr>
  </w:style>
  <w:style w:type="paragraph" w:styleId="Normlnweb">
    <w:name w:val="Normal (Web)"/>
    <w:basedOn w:val="Normln"/>
    <w:uiPriority w:val="99"/>
    <w:unhideWhenUsed/>
    <w:rsid w:val="003E558F"/>
    <w:pPr>
      <w:spacing w:before="100" w:beforeAutospacing="1" w:after="100" w:afterAutospacing="1" w:line="240" w:lineRule="auto"/>
      <w:jc w:val="left"/>
    </w:pPr>
    <w:rPr>
      <w:rFonts w:ascii="Times New Roman" w:eastAsia="Calibri" w:hAnsi="Times New Roman"/>
      <w:szCs w:val="24"/>
      <w:lang w:eastAsia="cs-CZ"/>
    </w:rPr>
  </w:style>
  <w:style w:type="character" w:styleId="Znakapoznpodarou">
    <w:name w:val="footnote reference"/>
    <w:uiPriority w:val="99"/>
    <w:rsid w:val="00035221"/>
    <w:rPr>
      <w:vertAlign w:val="superscript"/>
    </w:rPr>
  </w:style>
  <w:style w:type="paragraph" w:styleId="Textpoznpodarou">
    <w:name w:val="footnote text"/>
    <w:basedOn w:val="Normln"/>
    <w:link w:val="TextpoznpodarouChar"/>
    <w:uiPriority w:val="99"/>
    <w:rsid w:val="00035221"/>
    <w:pPr>
      <w:spacing w:after="0" w:line="240" w:lineRule="auto"/>
      <w:jc w:val="left"/>
    </w:pPr>
    <w:rPr>
      <w:rFonts w:ascii="Times New Roman" w:hAnsi="Times New Roman"/>
      <w:sz w:val="20"/>
      <w:lang w:eastAsia="cs-CZ"/>
    </w:rPr>
  </w:style>
  <w:style w:type="character" w:customStyle="1" w:styleId="TextpoznpodarouChar">
    <w:name w:val="Text pozn. pod čarou Char"/>
    <w:link w:val="Textpoznpodarou"/>
    <w:uiPriority w:val="99"/>
    <w:rsid w:val="00035221"/>
    <w:rPr>
      <w:lang w:val="cs-CZ" w:eastAsia="cs-CZ"/>
    </w:rPr>
  </w:style>
  <w:style w:type="paragraph" w:customStyle="1" w:styleId="FreeForm">
    <w:name w:val="Free Form"/>
    <w:rsid w:val="00035221"/>
    <w:rPr>
      <w:rFonts w:ascii="Helvetica" w:eastAsia="ヒラギノ角ゴ Pro W3" w:hAnsi="Helvetica"/>
      <w:color w:val="000000"/>
      <w:sz w:val="24"/>
      <w:lang w:eastAsia="cs-CZ"/>
    </w:rPr>
  </w:style>
  <w:style w:type="paragraph" w:styleId="Titulek">
    <w:name w:val="caption"/>
    <w:basedOn w:val="Normln"/>
    <w:next w:val="Normln"/>
    <w:qFormat/>
    <w:rsid w:val="00035221"/>
    <w:pPr>
      <w:spacing w:after="0" w:line="240" w:lineRule="auto"/>
      <w:jc w:val="left"/>
    </w:pPr>
    <w:rPr>
      <w:rFonts w:ascii="Times New Roman" w:hAnsi="Times New Roman"/>
      <w:b/>
      <w:bCs/>
      <w:sz w:val="20"/>
      <w:lang w:eastAsia="cs-CZ"/>
    </w:rPr>
  </w:style>
  <w:style w:type="paragraph" w:customStyle="1" w:styleId="Default">
    <w:name w:val="Default"/>
    <w:rsid w:val="00035221"/>
    <w:pPr>
      <w:autoSpaceDE w:val="0"/>
      <w:autoSpaceDN w:val="0"/>
      <w:adjustRightInd w:val="0"/>
    </w:pPr>
    <w:rPr>
      <w:rFonts w:ascii="Arial" w:hAnsi="Arial" w:cs="Arial"/>
      <w:color w:val="000000"/>
      <w:sz w:val="24"/>
      <w:szCs w:val="24"/>
      <w:lang w:val="cs-CZ" w:eastAsia="cs-CZ"/>
    </w:rPr>
  </w:style>
  <w:style w:type="paragraph" w:styleId="Odstavecseseznamem">
    <w:name w:val="List Paragraph"/>
    <w:basedOn w:val="Normln"/>
    <w:link w:val="OdstavecseseznamemChar"/>
    <w:uiPriority w:val="34"/>
    <w:qFormat/>
    <w:rsid w:val="002A6911"/>
    <w:pPr>
      <w:ind w:left="720"/>
      <w:contextualSpacing/>
    </w:pPr>
  </w:style>
  <w:style w:type="character" w:customStyle="1" w:styleId="ZhlavChar">
    <w:name w:val="Záhlaví Char"/>
    <w:aliases w:val="ho Char,header odd Char,first Char,heading one Char,Odd Header Char,h Char"/>
    <w:basedOn w:val="Standardnpsmoodstavce"/>
    <w:link w:val="Zhlav"/>
    <w:rsid w:val="00910384"/>
    <w:rPr>
      <w:rFonts w:ascii="Frutiger LT Com 45 Light" w:hAnsi="Frutiger LT Com 45 Light"/>
      <w:sz w:val="24"/>
      <w:lang w:val="cs-CZ"/>
    </w:rPr>
  </w:style>
  <w:style w:type="character" w:customStyle="1" w:styleId="OdstavecseseznamemChar">
    <w:name w:val="Odstavec se seznamem Char"/>
    <w:link w:val="Odstavecseseznamem"/>
    <w:uiPriority w:val="34"/>
    <w:locked/>
    <w:rsid w:val="005A5031"/>
    <w:rPr>
      <w:rFonts w:ascii="Frutiger LT Com 45 Light" w:hAnsi="Frutiger LT Com 45 Light"/>
      <w:sz w:val="24"/>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3004"/>
    <w:pPr>
      <w:spacing w:after="120" w:line="300" w:lineRule="exact"/>
      <w:jc w:val="both"/>
    </w:pPr>
    <w:rPr>
      <w:rFonts w:ascii="Frutiger LT Com 45 Light" w:hAnsi="Frutiger LT Com 45 Light"/>
      <w:sz w:val="24"/>
      <w:lang w:val="cs-CZ"/>
    </w:rPr>
  </w:style>
  <w:style w:type="paragraph" w:styleId="Nadpis1">
    <w:name w:val="heading 1"/>
    <w:aliases w:val="h1,H1"/>
    <w:basedOn w:val="Normln"/>
    <w:next w:val="Normln"/>
    <w:link w:val="Nadpis1Char"/>
    <w:qFormat/>
    <w:rsid w:val="00BE2CD6"/>
    <w:pPr>
      <w:keepNext/>
      <w:pageBreakBefore/>
      <w:shd w:val="clear" w:color="000066" w:fill="D9D9D9"/>
      <w:spacing w:before="500" w:after="300" w:line="240" w:lineRule="auto"/>
      <w:jc w:val="left"/>
      <w:outlineLvl w:val="0"/>
    </w:pPr>
    <w:rPr>
      <w:b/>
      <w:kern w:val="28"/>
      <w:position w:val="-3"/>
      <w:sz w:val="32"/>
      <w:szCs w:val="32"/>
    </w:rPr>
  </w:style>
  <w:style w:type="paragraph" w:styleId="Nadpis2">
    <w:name w:val="heading 2"/>
    <w:basedOn w:val="Normln"/>
    <w:next w:val="Normln"/>
    <w:link w:val="Nadpis2Char"/>
    <w:qFormat/>
    <w:rsid w:val="00B139B2"/>
    <w:pPr>
      <w:keepNext/>
      <w:numPr>
        <w:ilvl w:val="1"/>
        <w:numId w:val="1"/>
      </w:numPr>
      <w:pBdr>
        <w:bottom w:val="single" w:sz="8" w:space="0" w:color="000066"/>
      </w:pBdr>
      <w:shd w:val="clear" w:color="auto" w:fill="D9D9D9"/>
      <w:spacing w:before="240" w:line="240" w:lineRule="auto"/>
      <w:jc w:val="left"/>
      <w:outlineLvl w:val="1"/>
    </w:pPr>
    <w:rPr>
      <w:b/>
      <w:smallCaps/>
    </w:rPr>
  </w:style>
  <w:style w:type="paragraph" w:styleId="Nadpis3">
    <w:name w:val="heading 3"/>
    <w:aliases w:val="3,31"/>
    <w:basedOn w:val="Normln"/>
    <w:next w:val="Normln"/>
    <w:link w:val="Nadpis3Char"/>
    <w:qFormat/>
    <w:rsid w:val="00B139B2"/>
    <w:pPr>
      <w:keepNext/>
      <w:numPr>
        <w:ilvl w:val="2"/>
        <w:numId w:val="1"/>
      </w:numPr>
      <w:pBdr>
        <w:bottom w:val="single" w:sz="8" w:space="1" w:color="auto"/>
      </w:pBdr>
      <w:tabs>
        <w:tab w:val="clear" w:pos="1146"/>
        <w:tab w:val="num" w:pos="851"/>
      </w:tabs>
      <w:spacing w:before="240" w:line="240" w:lineRule="auto"/>
      <w:ind w:left="851" w:hanging="851"/>
      <w:jc w:val="left"/>
      <w:outlineLvl w:val="2"/>
    </w:pPr>
    <w:rPr>
      <w:b/>
      <w:i/>
    </w:rPr>
  </w:style>
  <w:style w:type="paragraph" w:styleId="Nadpis4">
    <w:name w:val="heading 4"/>
    <w:basedOn w:val="Normln"/>
    <w:next w:val="Normln"/>
    <w:link w:val="Nadpis4Char"/>
    <w:qFormat/>
    <w:rsid w:val="00B139B2"/>
    <w:pPr>
      <w:keepNext/>
      <w:numPr>
        <w:ilvl w:val="3"/>
        <w:numId w:val="1"/>
      </w:numPr>
      <w:tabs>
        <w:tab w:val="clear" w:pos="1506"/>
        <w:tab w:val="num" w:pos="851"/>
      </w:tabs>
      <w:spacing w:before="120" w:after="60" w:line="240" w:lineRule="auto"/>
      <w:ind w:left="850" w:hanging="850"/>
      <w:jc w:val="left"/>
      <w:outlineLvl w:val="3"/>
    </w:pPr>
    <w:rPr>
      <w:b/>
      <w:i/>
      <w:u w:val="single"/>
    </w:rPr>
  </w:style>
  <w:style w:type="paragraph" w:styleId="Nadpis5">
    <w:name w:val="heading 5"/>
    <w:basedOn w:val="Normln"/>
    <w:next w:val="Normln"/>
    <w:link w:val="Nadpis5Char"/>
    <w:qFormat/>
    <w:rsid w:val="00B02A02"/>
    <w:pPr>
      <w:keepNext/>
      <w:numPr>
        <w:ilvl w:val="4"/>
        <w:numId w:val="1"/>
      </w:numPr>
      <w:spacing w:before="120" w:after="60"/>
      <w:jc w:val="left"/>
      <w:outlineLvl w:val="4"/>
    </w:pPr>
    <w:rPr>
      <w:b/>
      <w:i/>
    </w:rPr>
  </w:style>
  <w:style w:type="paragraph" w:styleId="Nadpis6">
    <w:name w:val="heading 6"/>
    <w:basedOn w:val="Normln"/>
    <w:next w:val="Normln"/>
    <w:link w:val="Nadpis6Char"/>
    <w:qFormat/>
    <w:rsid w:val="00B02A02"/>
    <w:pPr>
      <w:keepNext/>
      <w:numPr>
        <w:ilvl w:val="5"/>
        <w:numId w:val="1"/>
      </w:numPr>
      <w:spacing w:before="120" w:after="60"/>
      <w:jc w:val="left"/>
      <w:outlineLvl w:val="5"/>
    </w:pPr>
    <w:rPr>
      <w:i/>
    </w:rPr>
  </w:style>
  <w:style w:type="paragraph" w:styleId="Nadpis7">
    <w:name w:val="heading 7"/>
    <w:basedOn w:val="Normln"/>
    <w:next w:val="Normln"/>
    <w:link w:val="Nadpis7Char"/>
    <w:qFormat/>
    <w:rsid w:val="00B02A02"/>
    <w:pPr>
      <w:numPr>
        <w:ilvl w:val="6"/>
        <w:numId w:val="1"/>
      </w:numPr>
      <w:spacing w:before="240" w:after="60"/>
      <w:outlineLvl w:val="6"/>
    </w:pPr>
    <w:rPr>
      <w:sz w:val="20"/>
    </w:rPr>
  </w:style>
  <w:style w:type="paragraph" w:styleId="Nadpis8">
    <w:name w:val="heading 8"/>
    <w:basedOn w:val="Normln"/>
    <w:next w:val="Normln"/>
    <w:link w:val="Nadpis8Char"/>
    <w:qFormat/>
    <w:rsid w:val="00B02A02"/>
    <w:pPr>
      <w:numPr>
        <w:ilvl w:val="7"/>
        <w:numId w:val="1"/>
      </w:numPr>
      <w:spacing w:before="240" w:after="60"/>
      <w:outlineLvl w:val="7"/>
    </w:pPr>
    <w:rPr>
      <w:i/>
      <w:sz w:val="20"/>
    </w:rPr>
  </w:style>
  <w:style w:type="paragraph" w:styleId="Nadpis9">
    <w:name w:val="heading 9"/>
    <w:basedOn w:val="Normln"/>
    <w:next w:val="Normln"/>
    <w:link w:val="Nadpis9Char"/>
    <w:qFormat/>
    <w:rsid w:val="00B02A02"/>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link w:val="Nadpis1"/>
    <w:rsid w:val="008115B0"/>
    <w:rPr>
      <w:rFonts w:ascii="Frutiger LT Com 45 Light" w:hAnsi="Frutiger LT Com 45 Light"/>
      <w:b/>
      <w:kern w:val="28"/>
      <w:position w:val="-3"/>
      <w:sz w:val="32"/>
      <w:szCs w:val="32"/>
      <w:shd w:val="clear" w:color="000066" w:fill="D9D9D9"/>
      <w:lang w:val="cs-CZ"/>
    </w:rPr>
  </w:style>
  <w:style w:type="character" w:customStyle="1" w:styleId="Nadpis2Char">
    <w:name w:val="Nadpis 2 Char"/>
    <w:link w:val="Nadpis2"/>
    <w:rsid w:val="008115B0"/>
    <w:rPr>
      <w:rFonts w:ascii="Frutiger LT Com 45 Light" w:hAnsi="Frutiger LT Com 45 Light"/>
      <w:b/>
      <w:smallCaps/>
      <w:sz w:val="24"/>
      <w:shd w:val="clear" w:color="auto" w:fill="D9D9D9"/>
      <w:lang w:val="cs-CZ"/>
    </w:rPr>
  </w:style>
  <w:style w:type="character" w:customStyle="1" w:styleId="Nadpis3Char">
    <w:name w:val="Nadpis 3 Char"/>
    <w:aliases w:val="3 Char,31 Char"/>
    <w:link w:val="Nadpis3"/>
    <w:rsid w:val="008115B0"/>
    <w:rPr>
      <w:rFonts w:ascii="Frutiger LT Com 45 Light" w:hAnsi="Frutiger LT Com 45 Light"/>
      <w:b/>
      <w:i/>
      <w:sz w:val="24"/>
      <w:lang w:val="cs-CZ"/>
    </w:rPr>
  </w:style>
  <w:style w:type="character" w:customStyle="1" w:styleId="Nadpis4Char">
    <w:name w:val="Nadpis 4 Char"/>
    <w:link w:val="Nadpis4"/>
    <w:rsid w:val="008115B0"/>
    <w:rPr>
      <w:rFonts w:ascii="Frutiger LT Com 45 Light" w:hAnsi="Frutiger LT Com 45 Light"/>
      <w:b/>
      <w:i/>
      <w:sz w:val="24"/>
      <w:u w:val="single"/>
      <w:lang w:val="cs-CZ"/>
    </w:rPr>
  </w:style>
  <w:style w:type="character" w:customStyle="1" w:styleId="Nadpis5Char">
    <w:name w:val="Nadpis 5 Char"/>
    <w:link w:val="Nadpis5"/>
    <w:rsid w:val="008115B0"/>
    <w:rPr>
      <w:rFonts w:ascii="Frutiger LT Com 45 Light" w:hAnsi="Frutiger LT Com 45 Light"/>
      <w:b/>
      <w:i/>
      <w:sz w:val="24"/>
      <w:lang w:val="cs-CZ"/>
    </w:rPr>
  </w:style>
  <w:style w:type="character" w:customStyle="1" w:styleId="Nadpis6Char">
    <w:name w:val="Nadpis 6 Char"/>
    <w:link w:val="Nadpis6"/>
    <w:rsid w:val="008115B0"/>
    <w:rPr>
      <w:rFonts w:ascii="Frutiger LT Com 45 Light" w:hAnsi="Frutiger LT Com 45 Light"/>
      <w:i/>
      <w:sz w:val="24"/>
      <w:lang w:val="cs-CZ"/>
    </w:rPr>
  </w:style>
  <w:style w:type="character" w:customStyle="1" w:styleId="Nadpis7Char">
    <w:name w:val="Nadpis 7 Char"/>
    <w:link w:val="Nadpis7"/>
    <w:rsid w:val="008115B0"/>
    <w:rPr>
      <w:rFonts w:ascii="Frutiger LT Com 45 Light" w:hAnsi="Frutiger LT Com 45 Light"/>
      <w:lang w:val="cs-CZ"/>
    </w:rPr>
  </w:style>
  <w:style w:type="character" w:customStyle="1" w:styleId="Nadpis8Char">
    <w:name w:val="Nadpis 8 Char"/>
    <w:link w:val="Nadpis8"/>
    <w:rsid w:val="008115B0"/>
    <w:rPr>
      <w:rFonts w:ascii="Frutiger LT Com 45 Light" w:hAnsi="Frutiger LT Com 45 Light"/>
      <w:i/>
      <w:lang w:val="cs-CZ"/>
    </w:rPr>
  </w:style>
  <w:style w:type="character" w:customStyle="1" w:styleId="Nadpis9Char">
    <w:name w:val="Nadpis 9 Char"/>
    <w:link w:val="Nadpis9"/>
    <w:rsid w:val="008115B0"/>
    <w:rPr>
      <w:rFonts w:ascii="Frutiger LT Com 45 Light" w:hAnsi="Frutiger LT Com 45 Light"/>
      <w:b/>
      <w:i/>
      <w:sz w:val="18"/>
      <w:lang w:val="cs-CZ"/>
    </w:rPr>
  </w:style>
  <w:style w:type="paragraph" w:styleId="Zhlav">
    <w:name w:val="header"/>
    <w:aliases w:val="ho,header odd,first,heading one,Odd Header,h"/>
    <w:basedOn w:val="Normln"/>
    <w:link w:val="ZhlavChar"/>
    <w:rsid w:val="00B02A02"/>
    <w:pPr>
      <w:tabs>
        <w:tab w:val="center" w:pos="4536"/>
        <w:tab w:val="right" w:pos="9072"/>
      </w:tabs>
    </w:pPr>
  </w:style>
  <w:style w:type="paragraph" w:styleId="Zpat">
    <w:name w:val="footer"/>
    <w:basedOn w:val="Normln"/>
    <w:link w:val="ZpatChar"/>
    <w:uiPriority w:val="99"/>
    <w:rsid w:val="00B02A02"/>
    <w:pPr>
      <w:tabs>
        <w:tab w:val="center" w:pos="4536"/>
        <w:tab w:val="right" w:pos="9072"/>
      </w:tabs>
    </w:pPr>
  </w:style>
  <w:style w:type="character" w:customStyle="1" w:styleId="ZpatChar">
    <w:name w:val="Zápatí Char"/>
    <w:link w:val="Zpat"/>
    <w:uiPriority w:val="99"/>
    <w:rsid w:val="00035221"/>
    <w:rPr>
      <w:rFonts w:ascii="Frutiger LT Com 45 Light" w:hAnsi="Frutiger LT Com 45 Light"/>
      <w:sz w:val="24"/>
      <w:lang w:val="cs-CZ"/>
    </w:rPr>
  </w:style>
  <w:style w:type="paragraph" w:styleId="Obsah1">
    <w:name w:val="toc 1"/>
    <w:basedOn w:val="Normln"/>
    <w:next w:val="Normln"/>
    <w:autoRedefine/>
    <w:uiPriority w:val="39"/>
    <w:rsid w:val="00BA342A"/>
    <w:pPr>
      <w:tabs>
        <w:tab w:val="left" w:pos="425"/>
        <w:tab w:val="right" w:leader="dot" w:pos="8930"/>
      </w:tabs>
      <w:spacing w:line="360" w:lineRule="auto"/>
      <w:ind w:left="426" w:right="281" w:hanging="426"/>
    </w:pPr>
    <w:rPr>
      <w:b/>
      <w:caps/>
      <w:sz w:val="20"/>
    </w:rPr>
  </w:style>
  <w:style w:type="paragraph" w:styleId="Obsah2">
    <w:name w:val="toc 2"/>
    <w:basedOn w:val="Normln"/>
    <w:next w:val="Normln"/>
    <w:autoRedefine/>
    <w:uiPriority w:val="39"/>
    <w:rsid w:val="00137D68"/>
    <w:pPr>
      <w:tabs>
        <w:tab w:val="left" w:pos="993"/>
        <w:tab w:val="right" w:leader="dot" w:pos="8930"/>
      </w:tabs>
      <w:spacing w:line="360" w:lineRule="auto"/>
      <w:ind w:left="993" w:right="281" w:hanging="568"/>
      <w:jc w:val="left"/>
    </w:pPr>
    <w:rPr>
      <w:b/>
      <w:sz w:val="20"/>
    </w:rPr>
  </w:style>
  <w:style w:type="paragraph" w:styleId="Obsah3">
    <w:name w:val="toc 3"/>
    <w:basedOn w:val="Normln"/>
    <w:next w:val="Normln"/>
    <w:autoRedefine/>
    <w:uiPriority w:val="39"/>
    <w:rsid w:val="00137D68"/>
    <w:pPr>
      <w:tabs>
        <w:tab w:val="left" w:pos="1560"/>
        <w:tab w:val="right" w:leader="dot" w:pos="8930"/>
      </w:tabs>
      <w:spacing w:line="360" w:lineRule="auto"/>
      <w:ind w:left="1560" w:right="281" w:hanging="851"/>
    </w:pPr>
    <w:rPr>
      <w:i/>
      <w:sz w:val="20"/>
    </w:rPr>
  </w:style>
  <w:style w:type="paragraph" w:styleId="Obsah4">
    <w:name w:val="toc 4"/>
    <w:basedOn w:val="Normln"/>
    <w:next w:val="Normln"/>
    <w:autoRedefine/>
    <w:uiPriority w:val="39"/>
    <w:rsid w:val="004247F2"/>
    <w:pPr>
      <w:tabs>
        <w:tab w:val="left" w:pos="1985"/>
        <w:tab w:val="right" w:leader="dot" w:pos="8930"/>
      </w:tabs>
      <w:spacing w:line="360" w:lineRule="auto"/>
      <w:ind w:left="1984" w:right="284" w:hanging="991"/>
    </w:pPr>
    <w:rPr>
      <w:noProof/>
      <w:sz w:val="20"/>
    </w:rPr>
  </w:style>
  <w:style w:type="paragraph" w:styleId="Obsah5">
    <w:name w:val="toc 5"/>
    <w:basedOn w:val="Normln"/>
    <w:next w:val="Normln"/>
    <w:autoRedefine/>
    <w:uiPriority w:val="39"/>
    <w:rsid w:val="006D2632"/>
    <w:pPr>
      <w:tabs>
        <w:tab w:val="left" w:pos="2268"/>
        <w:tab w:val="right" w:leader="dot" w:pos="8930"/>
      </w:tabs>
      <w:ind w:left="1276"/>
    </w:pPr>
    <w:rPr>
      <w:noProof/>
      <w:sz w:val="20"/>
    </w:rPr>
  </w:style>
  <w:style w:type="paragraph" w:styleId="Obsah6">
    <w:name w:val="toc 6"/>
    <w:basedOn w:val="Normln"/>
    <w:next w:val="Normln"/>
    <w:autoRedefine/>
    <w:semiHidden/>
    <w:rsid w:val="00B02A02"/>
    <w:pPr>
      <w:ind w:left="1200"/>
    </w:pPr>
    <w:rPr>
      <w:sz w:val="20"/>
    </w:rPr>
  </w:style>
  <w:style w:type="paragraph" w:styleId="Obsah7">
    <w:name w:val="toc 7"/>
    <w:basedOn w:val="Normln"/>
    <w:next w:val="Normln"/>
    <w:autoRedefine/>
    <w:semiHidden/>
    <w:rsid w:val="00B02A02"/>
    <w:pPr>
      <w:ind w:left="1440"/>
    </w:pPr>
    <w:rPr>
      <w:sz w:val="20"/>
    </w:rPr>
  </w:style>
  <w:style w:type="paragraph" w:styleId="Obsah8">
    <w:name w:val="toc 8"/>
    <w:basedOn w:val="Normln"/>
    <w:next w:val="Normln"/>
    <w:autoRedefine/>
    <w:semiHidden/>
    <w:rsid w:val="00B02A02"/>
    <w:pPr>
      <w:ind w:left="1680"/>
    </w:pPr>
    <w:rPr>
      <w:sz w:val="20"/>
    </w:rPr>
  </w:style>
  <w:style w:type="paragraph" w:styleId="Obsah9">
    <w:name w:val="toc 9"/>
    <w:basedOn w:val="Normln"/>
    <w:next w:val="Normln"/>
    <w:autoRedefine/>
    <w:semiHidden/>
    <w:rsid w:val="00B02A02"/>
    <w:pPr>
      <w:ind w:left="1920"/>
    </w:pPr>
  </w:style>
  <w:style w:type="character" w:styleId="slostrnky">
    <w:name w:val="page number"/>
    <w:basedOn w:val="Standardnpsmoodstavce"/>
    <w:rsid w:val="00B02A02"/>
  </w:style>
  <w:style w:type="character" w:styleId="Hypertextovodkaz">
    <w:name w:val="Hyperlink"/>
    <w:rsid w:val="00B02A02"/>
    <w:rPr>
      <w:color w:val="0000FF"/>
      <w:u w:val="single"/>
    </w:rPr>
  </w:style>
  <w:style w:type="character" w:styleId="Sledovanodkaz">
    <w:name w:val="FollowedHyperlink"/>
    <w:rsid w:val="00B02A02"/>
    <w:rPr>
      <w:color w:val="800080"/>
      <w:u w:val="single"/>
    </w:rPr>
  </w:style>
  <w:style w:type="paragraph" w:styleId="Zkladntext">
    <w:name w:val="Body Text"/>
    <w:basedOn w:val="Normln"/>
    <w:rsid w:val="00B02A02"/>
    <w:pPr>
      <w:spacing w:after="0" w:line="240" w:lineRule="auto"/>
      <w:jc w:val="center"/>
    </w:pPr>
    <w:rPr>
      <w:sz w:val="16"/>
    </w:rPr>
  </w:style>
  <w:style w:type="paragraph" w:customStyle="1" w:styleId="Char1CharCharCharCharCharCharChar">
    <w:name w:val="Char1 Char Char Char Char Char Char Char"/>
    <w:basedOn w:val="Normln"/>
    <w:semiHidden/>
    <w:rsid w:val="002E00CC"/>
    <w:pPr>
      <w:spacing w:after="160" w:line="240" w:lineRule="exact"/>
      <w:jc w:val="left"/>
    </w:pPr>
    <w:rPr>
      <w:sz w:val="22"/>
      <w:szCs w:val="22"/>
      <w:lang w:val="en-US"/>
    </w:rPr>
  </w:style>
  <w:style w:type="character" w:styleId="Odkaznakoment">
    <w:name w:val="annotation reference"/>
    <w:uiPriority w:val="99"/>
    <w:rsid w:val="00083155"/>
    <w:rPr>
      <w:sz w:val="16"/>
      <w:szCs w:val="16"/>
    </w:rPr>
  </w:style>
  <w:style w:type="paragraph" w:styleId="Textkomente">
    <w:name w:val="annotation text"/>
    <w:basedOn w:val="Normln"/>
    <w:link w:val="TextkomenteChar"/>
    <w:rsid w:val="00083155"/>
    <w:rPr>
      <w:sz w:val="20"/>
    </w:rPr>
  </w:style>
  <w:style w:type="character" w:customStyle="1" w:styleId="TextkomenteChar">
    <w:name w:val="Text komentáře Char"/>
    <w:link w:val="Textkomente"/>
    <w:rsid w:val="00EF06FF"/>
    <w:rPr>
      <w:rFonts w:ascii="Frutiger LT Com 45 Light" w:hAnsi="Frutiger LT Com 45 Light"/>
      <w:lang w:eastAsia="en-US"/>
    </w:rPr>
  </w:style>
  <w:style w:type="paragraph" w:styleId="Pedmtkomente">
    <w:name w:val="annotation subject"/>
    <w:basedOn w:val="Textkomente"/>
    <w:next w:val="Textkomente"/>
    <w:semiHidden/>
    <w:rsid w:val="00083155"/>
    <w:rPr>
      <w:b/>
      <w:bCs/>
    </w:rPr>
  </w:style>
  <w:style w:type="paragraph" w:styleId="Textbubliny">
    <w:name w:val="Balloon Text"/>
    <w:basedOn w:val="Normln"/>
    <w:semiHidden/>
    <w:rsid w:val="00083155"/>
    <w:rPr>
      <w:rFonts w:ascii="Tahoma" w:hAnsi="Tahoma" w:cs="Tahoma"/>
      <w:sz w:val="16"/>
      <w:szCs w:val="16"/>
    </w:rPr>
  </w:style>
  <w:style w:type="table" w:styleId="Mkatabulky">
    <w:name w:val="Table Grid"/>
    <w:basedOn w:val="Normlntabulka"/>
    <w:rsid w:val="002D7C6F"/>
    <w:pPr>
      <w:spacing w:after="120" w:line="3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Odrka1">
    <w:name w:val="DS Odrážka 1"/>
    <w:basedOn w:val="Normln"/>
    <w:link w:val="DSOdrka1Char"/>
    <w:qFormat/>
    <w:rsid w:val="006353EE"/>
    <w:pPr>
      <w:numPr>
        <w:numId w:val="2"/>
      </w:numPr>
    </w:pPr>
  </w:style>
  <w:style w:type="character" w:customStyle="1" w:styleId="DSOdrka1Char">
    <w:name w:val="DS Odrážka 1 Char"/>
    <w:link w:val="DSOdrka1"/>
    <w:rsid w:val="006353EE"/>
    <w:rPr>
      <w:rFonts w:ascii="Frutiger LT Com 45 Light" w:hAnsi="Frutiger LT Com 45 Light"/>
      <w:sz w:val="24"/>
      <w:lang w:val="cs-CZ"/>
    </w:rPr>
  </w:style>
  <w:style w:type="paragraph" w:customStyle="1" w:styleId="DSOdrka2">
    <w:name w:val="DS Odrážka 2"/>
    <w:basedOn w:val="DSOdrka1"/>
    <w:qFormat/>
    <w:rsid w:val="006353EE"/>
    <w:pPr>
      <w:numPr>
        <w:ilvl w:val="1"/>
      </w:numPr>
      <w:tabs>
        <w:tab w:val="num" w:pos="360"/>
      </w:tabs>
    </w:pPr>
  </w:style>
  <w:style w:type="paragraph" w:customStyle="1" w:styleId="Odrka1">
    <w:name w:val="Odrážka 1"/>
    <w:basedOn w:val="Normln"/>
    <w:rsid w:val="002D1243"/>
    <w:pPr>
      <w:numPr>
        <w:numId w:val="3"/>
      </w:numPr>
      <w:spacing w:before="60" w:after="0" w:line="240" w:lineRule="auto"/>
    </w:pPr>
    <w:rPr>
      <w:rFonts w:ascii="Arial" w:hAnsi="Arial"/>
      <w:sz w:val="22"/>
      <w:szCs w:val="24"/>
      <w:lang w:eastAsia="cs-CZ"/>
    </w:rPr>
  </w:style>
  <w:style w:type="paragraph" w:customStyle="1" w:styleId="Normln1">
    <w:name w:val="Normální1"/>
    <w:rsid w:val="005725E1"/>
    <w:pPr>
      <w:spacing w:after="120" w:line="300" w:lineRule="exact"/>
      <w:jc w:val="both"/>
    </w:pPr>
    <w:rPr>
      <w:rFonts w:ascii="Lucida Grande" w:eastAsia="ヒラギノ角ゴ Pro W3" w:hAnsi="Lucida Grande"/>
      <w:color w:val="000000"/>
      <w:sz w:val="24"/>
      <w:lang w:eastAsia="cs-CZ"/>
    </w:rPr>
  </w:style>
  <w:style w:type="paragraph" w:styleId="Normlnweb">
    <w:name w:val="Normal (Web)"/>
    <w:basedOn w:val="Normln"/>
    <w:uiPriority w:val="99"/>
    <w:unhideWhenUsed/>
    <w:rsid w:val="003E558F"/>
    <w:pPr>
      <w:spacing w:before="100" w:beforeAutospacing="1" w:after="100" w:afterAutospacing="1" w:line="240" w:lineRule="auto"/>
      <w:jc w:val="left"/>
    </w:pPr>
    <w:rPr>
      <w:rFonts w:ascii="Times New Roman" w:eastAsia="Calibri" w:hAnsi="Times New Roman"/>
      <w:szCs w:val="24"/>
      <w:lang w:eastAsia="cs-CZ"/>
    </w:rPr>
  </w:style>
  <w:style w:type="character" w:styleId="Znakapoznpodarou">
    <w:name w:val="footnote reference"/>
    <w:uiPriority w:val="99"/>
    <w:rsid w:val="00035221"/>
    <w:rPr>
      <w:vertAlign w:val="superscript"/>
    </w:rPr>
  </w:style>
  <w:style w:type="paragraph" w:styleId="Textpoznpodarou">
    <w:name w:val="footnote text"/>
    <w:basedOn w:val="Normln"/>
    <w:link w:val="TextpoznpodarouChar"/>
    <w:uiPriority w:val="99"/>
    <w:rsid w:val="00035221"/>
    <w:pPr>
      <w:spacing w:after="0" w:line="240" w:lineRule="auto"/>
      <w:jc w:val="left"/>
    </w:pPr>
    <w:rPr>
      <w:rFonts w:ascii="Times New Roman" w:hAnsi="Times New Roman"/>
      <w:sz w:val="20"/>
      <w:lang w:eastAsia="cs-CZ"/>
    </w:rPr>
  </w:style>
  <w:style w:type="character" w:customStyle="1" w:styleId="TextpoznpodarouChar">
    <w:name w:val="Text pozn. pod čarou Char"/>
    <w:link w:val="Textpoznpodarou"/>
    <w:uiPriority w:val="99"/>
    <w:rsid w:val="00035221"/>
    <w:rPr>
      <w:lang w:val="cs-CZ" w:eastAsia="cs-CZ"/>
    </w:rPr>
  </w:style>
  <w:style w:type="paragraph" w:customStyle="1" w:styleId="FreeForm">
    <w:name w:val="Free Form"/>
    <w:rsid w:val="00035221"/>
    <w:rPr>
      <w:rFonts w:ascii="Helvetica" w:eastAsia="ヒラギノ角ゴ Pro W3" w:hAnsi="Helvetica"/>
      <w:color w:val="000000"/>
      <w:sz w:val="24"/>
      <w:lang w:eastAsia="cs-CZ"/>
    </w:rPr>
  </w:style>
  <w:style w:type="paragraph" w:styleId="Titulek">
    <w:name w:val="caption"/>
    <w:basedOn w:val="Normln"/>
    <w:next w:val="Normln"/>
    <w:qFormat/>
    <w:rsid w:val="00035221"/>
    <w:pPr>
      <w:spacing w:after="0" w:line="240" w:lineRule="auto"/>
      <w:jc w:val="left"/>
    </w:pPr>
    <w:rPr>
      <w:rFonts w:ascii="Times New Roman" w:hAnsi="Times New Roman"/>
      <w:b/>
      <w:bCs/>
      <w:sz w:val="20"/>
      <w:lang w:eastAsia="cs-CZ"/>
    </w:rPr>
  </w:style>
  <w:style w:type="paragraph" w:customStyle="1" w:styleId="Default">
    <w:name w:val="Default"/>
    <w:rsid w:val="00035221"/>
    <w:pPr>
      <w:autoSpaceDE w:val="0"/>
      <w:autoSpaceDN w:val="0"/>
      <w:adjustRightInd w:val="0"/>
    </w:pPr>
    <w:rPr>
      <w:rFonts w:ascii="Arial" w:hAnsi="Arial" w:cs="Arial"/>
      <w:color w:val="000000"/>
      <w:sz w:val="24"/>
      <w:szCs w:val="24"/>
      <w:lang w:val="cs-CZ" w:eastAsia="cs-CZ"/>
    </w:rPr>
  </w:style>
  <w:style w:type="paragraph" w:styleId="Odstavecseseznamem">
    <w:name w:val="List Paragraph"/>
    <w:basedOn w:val="Normln"/>
    <w:link w:val="OdstavecseseznamemChar"/>
    <w:uiPriority w:val="34"/>
    <w:qFormat/>
    <w:rsid w:val="002A6911"/>
    <w:pPr>
      <w:ind w:left="720"/>
      <w:contextualSpacing/>
    </w:pPr>
  </w:style>
  <w:style w:type="character" w:customStyle="1" w:styleId="ZhlavChar">
    <w:name w:val="Záhlaví Char"/>
    <w:aliases w:val="ho Char,header odd Char,first Char,heading one Char,Odd Header Char,h Char"/>
    <w:basedOn w:val="Standardnpsmoodstavce"/>
    <w:link w:val="Zhlav"/>
    <w:rsid w:val="00910384"/>
    <w:rPr>
      <w:rFonts w:ascii="Frutiger LT Com 45 Light" w:hAnsi="Frutiger LT Com 45 Light"/>
      <w:sz w:val="24"/>
      <w:lang w:val="cs-CZ"/>
    </w:rPr>
  </w:style>
  <w:style w:type="character" w:customStyle="1" w:styleId="OdstavecseseznamemChar">
    <w:name w:val="Odstavec se seznamem Char"/>
    <w:link w:val="Odstavecseseznamem"/>
    <w:uiPriority w:val="34"/>
    <w:locked/>
    <w:rsid w:val="005A5031"/>
    <w:rPr>
      <w:rFonts w:ascii="Frutiger LT Com 45 Light" w:hAnsi="Frutiger LT Com 45 Light"/>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1525">
      <w:bodyDiv w:val="1"/>
      <w:marLeft w:val="0"/>
      <w:marRight w:val="0"/>
      <w:marTop w:val="0"/>
      <w:marBottom w:val="0"/>
      <w:divBdr>
        <w:top w:val="none" w:sz="0" w:space="0" w:color="auto"/>
        <w:left w:val="none" w:sz="0" w:space="0" w:color="auto"/>
        <w:bottom w:val="none" w:sz="0" w:space="0" w:color="auto"/>
        <w:right w:val="none" w:sz="0" w:space="0" w:color="auto"/>
      </w:divBdr>
    </w:div>
    <w:div w:id="87623025">
      <w:bodyDiv w:val="1"/>
      <w:marLeft w:val="0"/>
      <w:marRight w:val="0"/>
      <w:marTop w:val="0"/>
      <w:marBottom w:val="0"/>
      <w:divBdr>
        <w:top w:val="none" w:sz="0" w:space="0" w:color="auto"/>
        <w:left w:val="none" w:sz="0" w:space="0" w:color="auto"/>
        <w:bottom w:val="none" w:sz="0" w:space="0" w:color="auto"/>
        <w:right w:val="none" w:sz="0" w:space="0" w:color="auto"/>
      </w:divBdr>
    </w:div>
    <w:div w:id="90398206">
      <w:bodyDiv w:val="1"/>
      <w:marLeft w:val="0"/>
      <w:marRight w:val="0"/>
      <w:marTop w:val="0"/>
      <w:marBottom w:val="0"/>
      <w:divBdr>
        <w:top w:val="none" w:sz="0" w:space="0" w:color="auto"/>
        <w:left w:val="none" w:sz="0" w:space="0" w:color="auto"/>
        <w:bottom w:val="none" w:sz="0" w:space="0" w:color="auto"/>
        <w:right w:val="none" w:sz="0" w:space="0" w:color="auto"/>
      </w:divBdr>
    </w:div>
    <w:div w:id="121726939">
      <w:bodyDiv w:val="1"/>
      <w:marLeft w:val="0"/>
      <w:marRight w:val="0"/>
      <w:marTop w:val="0"/>
      <w:marBottom w:val="0"/>
      <w:divBdr>
        <w:top w:val="none" w:sz="0" w:space="0" w:color="auto"/>
        <w:left w:val="none" w:sz="0" w:space="0" w:color="auto"/>
        <w:bottom w:val="none" w:sz="0" w:space="0" w:color="auto"/>
        <w:right w:val="none" w:sz="0" w:space="0" w:color="auto"/>
      </w:divBdr>
      <w:divsChild>
        <w:div w:id="342629008">
          <w:marLeft w:val="0"/>
          <w:marRight w:val="0"/>
          <w:marTop w:val="0"/>
          <w:marBottom w:val="0"/>
          <w:divBdr>
            <w:top w:val="none" w:sz="0" w:space="0" w:color="auto"/>
            <w:left w:val="none" w:sz="0" w:space="0" w:color="auto"/>
            <w:bottom w:val="none" w:sz="0" w:space="0" w:color="auto"/>
            <w:right w:val="none" w:sz="0" w:space="0" w:color="auto"/>
          </w:divBdr>
          <w:divsChild>
            <w:div w:id="14288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022081">
      <w:bodyDiv w:val="1"/>
      <w:marLeft w:val="0"/>
      <w:marRight w:val="0"/>
      <w:marTop w:val="0"/>
      <w:marBottom w:val="0"/>
      <w:divBdr>
        <w:top w:val="none" w:sz="0" w:space="0" w:color="auto"/>
        <w:left w:val="none" w:sz="0" w:space="0" w:color="auto"/>
        <w:bottom w:val="none" w:sz="0" w:space="0" w:color="auto"/>
        <w:right w:val="none" w:sz="0" w:space="0" w:color="auto"/>
      </w:divBdr>
    </w:div>
    <w:div w:id="381288799">
      <w:bodyDiv w:val="1"/>
      <w:marLeft w:val="0"/>
      <w:marRight w:val="0"/>
      <w:marTop w:val="0"/>
      <w:marBottom w:val="0"/>
      <w:divBdr>
        <w:top w:val="none" w:sz="0" w:space="0" w:color="auto"/>
        <w:left w:val="none" w:sz="0" w:space="0" w:color="auto"/>
        <w:bottom w:val="none" w:sz="0" w:space="0" w:color="auto"/>
        <w:right w:val="none" w:sz="0" w:space="0" w:color="auto"/>
      </w:divBdr>
    </w:div>
    <w:div w:id="410083213">
      <w:bodyDiv w:val="1"/>
      <w:marLeft w:val="0"/>
      <w:marRight w:val="0"/>
      <w:marTop w:val="0"/>
      <w:marBottom w:val="0"/>
      <w:divBdr>
        <w:top w:val="none" w:sz="0" w:space="0" w:color="auto"/>
        <w:left w:val="none" w:sz="0" w:space="0" w:color="auto"/>
        <w:bottom w:val="none" w:sz="0" w:space="0" w:color="auto"/>
        <w:right w:val="none" w:sz="0" w:space="0" w:color="auto"/>
      </w:divBdr>
      <w:divsChild>
        <w:div w:id="939216689">
          <w:marLeft w:val="0"/>
          <w:marRight w:val="0"/>
          <w:marTop w:val="0"/>
          <w:marBottom w:val="0"/>
          <w:divBdr>
            <w:top w:val="none" w:sz="0" w:space="0" w:color="auto"/>
            <w:left w:val="none" w:sz="0" w:space="0" w:color="auto"/>
            <w:bottom w:val="none" w:sz="0" w:space="0" w:color="auto"/>
            <w:right w:val="none" w:sz="0" w:space="0" w:color="auto"/>
          </w:divBdr>
          <w:divsChild>
            <w:div w:id="107091107">
              <w:marLeft w:val="0"/>
              <w:marRight w:val="0"/>
              <w:marTop w:val="0"/>
              <w:marBottom w:val="0"/>
              <w:divBdr>
                <w:top w:val="none" w:sz="0" w:space="0" w:color="auto"/>
                <w:left w:val="none" w:sz="0" w:space="0" w:color="auto"/>
                <w:bottom w:val="none" w:sz="0" w:space="0" w:color="auto"/>
                <w:right w:val="none" w:sz="0" w:space="0" w:color="auto"/>
              </w:divBdr>
            </w:div>
            <w:div w:id="827094005">
              <w:marLeft w:val="0"/>
              <w:marRight w:val="0"/>
              <w:marTop w:val="0"/>
              <w:marBottom w:val="0"/>
              <w:divBdr>
                <w:top w:val="none" w:sz="0" w:space="0" w:color="auto"/>
                <w:left w:val="none" w:sz="0" w:space="0" w:color="auto"/>
                <w:bottom w:val="none" w:sz="0" w:space="0" w:color="auto"/>
                <w:right w:val="none" w:sz="0" w:space="0" w:color="auto"/>
              </w:divBdr>
            </w:div>
            <w:div w:id="885143670">
              <w:marLeft w:val="0"/>
              <w:marRight w:val="0"/>
              <w:marTop w:val="0"/>
              <w:marBottom w:val="0"/>
              <w:divBdr>
                <w:top w:val="none" w:sz="0" w:space="0" w:color="auto"/>
                <w:left w:val="none" w:sz="0" w:space="0" w:color="auto"/>
                <w:bottom w:val="none" w:sz="0" w:space="0" w:color="auto"/>
                <w:right w:val="none" w:sz="0" w:space="0" w:color="auto"/>
              </w:divBdr>
            </w:div>
            <w:div w:id="20131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63437">
      <w:bodyDiv w:val="1"/>
      <w:marLeft w:val="0"/>
      <w:marRight w:val="0"/>
      <w:marTop w:val="0"/>
      <w:marBottom w:val="0"/>
      <w:divBdr>
        <w:top w:val="none" w:sz="0" w:space="0" w:color="auto"/>
        <w:left w:val="none" w:sz="0" w:space="0" w:color="auto"/>
        <w:bottom w:val="none" w:sz="0" w:space="0" w:color="auto"/>
        <w:right w:val="none" w:sz="0" w:space="0" w:color="auto"/>
      </w:divBdr>
      <w:divsChild>
        <w:div w:id="1838570253">
          <w:marLeft w:val="0"/>
          <w:marRight w:val="0"/>
          <w:marTop w:val="0"/>
          <w:marBottom w:val="0"/>
          <w:divBdr>
            <w:top w:val="none" w:sz="0" w:space="0" w:color="auto"/>
            <w:left w:val="none" w:sz="0" w:space="0" w:color="auto"/>
            <w:bottom w:val="none" w:sz="0" w:space="0" w:color="auto"/>
            <w:right w:val="none" w:sz="0" w:space="0" w:color="auto"/>
          </w:divBdr>
        </w:div>
      </w:divsChild>
    </w:div>
    <w:div w:id="540675094">
      <w:bodyDiv w:val="1"/>
      <w:marLeft w:val="0"/>
      <w:marRight w:val="0"/>
      <w:marTop w:val="0"/>
      <w:marBottom w:val="0"/>
      <w:divBdr>
        <w:top w:val="none" w:sz="0" w:space="0" w:color="auto"/>
        <w:left w:val="none" w:sz="0" w:space="0" w:color="auto"/>
        <w:bottom w:val="none" w:sz="0" w:space="0" w:color="auto"/>
        <w:right w:val="none" w:sz="0" w:space="0" w:color="auto"/>
      </w:divBdr>
    </w:div>
    <w:div w:id="569923531">
      <w:bodyDiv w:val="1"/>
      <w:marLeft w:val="0"/>
      <w:marRight w:val="0"/>
      <w:marTop w:val="0"/>
      <w:marBottom w:val="0"/>
      <w:divBdr>
        <w:top w:val="none" w:sz="0" w:space="0" w:color="auto"/>
        <w:left w:val="none" w:sz="0" w:space="0" w:color="auto"/>
        <w:bottom w:val="none" w:sz="0" w:space="0" w:color="auto"/>
        <w:right w:val="none" w:sz="0" w:space="0" w:color="auto"/>
      </w:divBdr>
    </w:div>
    <w:div w:id="756483134">
      <w:bodyDiv w:val="1"/>
      <w:marLeft w:val="0"/>
      <w:marRight w:val="0"/>
      <w:marTop w:val="0"/>
      <w:marBottom w:val="0"/>
      <w:divBdr>
        <w:top w:val="none" w:sz="0" w:space="0" w:color="auto"/>
        <w:left w:val="none" w:sz="0" w:space="0" w:color="auto"/>
        <w:bottom w:val="none" w:sz="0" w:space="0" w:color="auto"/>
        <w:right w:val="none" w:sz="0" w:space="0" w:color="auto"/>
      </w:divBdr>
    </w:div>
    <w:div w:id="820198296">
      <w:bodyDiv w:val="1"/>
      <w:marLeft w:val="0"/>
      <w:marRight w:val="0"/>
      <w:marTop w:val="0"/>
      <w:marBottom w:val="0"/>
      <w:divBdr>
        <w:top w:val="none" w:sz="0" w:space="0" w:color="auto"/>
        <w:left w:val="none" w:sz="0" w:space="0" w:color="auto"/>
        <w:bottom w:val="none" w:sz="0" w:space="0" w:color="auto"/>
        <w:right w:val="none" w:sz="0" w:space="0" w:color="auto"/>
      </w:divBdr>
    </w:div>
    <w:div w:id="827863133">
      <w:bodyDiv w:val="1"/>
      <w:marLeft w:val="0"/>
      <w:marRight w:val="0"/>
      <w:marTop w:val="0"/>
      <w:marBottom w:val="0"/>
      <w:divBdr>
        <w:top w:val="none" w:sz="0" w:space="0" w:color="auto"/>
        <w:left w:val="none" w:sz="0" w:space="0" w:color="auto"/>
        <w:bottom w:val="none" w:sz="0" w:space="0" w:color="auto"/>
        <w:right w:val="none" w:sz="0" w:space="0" w:color="auto"/>
      </w:divBdr>
      <w:divsChild>
        <w:div w:id="515266911">
          <w:marLeft w:val="0"/>
          <w:marRight w:val="0"/>
          <w:marTop w:val="0"/>
          <w:marBottom w:val="0"/>
          <w:divBdr>
            <w:top w:val="none" w:sz="0" w:space="0" w:color="auto"/>
            <w:left w:val="none" w:sz="0" w:space="0" w:color="auto"/>
            <w:bottom w:val="none" w:sz="0" w:space="0" w:color="auto"/>
            <w:right w:val="none" w:sz="0" w:space="0" w:color="auto"/>
          </w:divBdr>
        </w:div>
      </w:divsChild>
    </w:div>
    <w:div w:id="872961754">
      <w:bodyDiv w:val="1"/>
      <w:marLeft w:val="0"/>
      <w:marRight w:val="0"/>
      <w:marTop w:val="0"/>
      <w:marBottom w:val="0"/>
      <w:divBdr>
        <w:top w:val="none" w:sz="0" w:space="0" w:color="auto"/>
        <w:left w:val="none" w:sz="0" w:space="0" w:color="auto"/>
        <w:bottom w:val="none" w:sz="0" w:space="0" w:color="auto"/>
        <w:right w:val="none" w:sz="0" w:space="0" w:color="auto"/>
      </w:divBdr>
    </w:div>
    <w:div w:id="1027220638">
      <w:bodyDiv w:val="1"/>
      <w:marLeft w:val="0"/>
      <w:marRight w:val="0"/>
      <w:marTop w:val="0"/>
      <w:marBottom w:val="0"/>
      <w:divBdr>
        <w:top w:val="none" w:sz="0" w:space="0" w:color="auto"/>
        <w:left w:val="none" w:sz="0" w:space="0" w:color="auto"/>
        <w:bottom w:val="none" w:sz="0" w:space="0" w:color="auto"/>
        <w:right w:val="none" w:sz="0" w:space="0" w:color="auto"/>
      </w:divBdr>
    </w:div>
    <w:div w:id="1075322461">
      <w:bodyDiv w:val="1"/>
      <w:marLeft w:val="0"/>
      <w:marRight w:val="0"/>
      <w:marTop w:val="0"/>
      <w:marBottom w:val="0"/>
      <w:divBdr>
        <w:top w:val="none" w:sz="0" w:space="0" w:color="auto"/>
        <w:left w:val="none" w:sz="0" w:space="0" w:color="auto"/>
        <w:bottom w:val="none" w:sz="0" w:space="0" w:color="auto"/>
        <w:right w:val="none" w:sz="0" w:space="0" w:color="auto"/>
      </w:divBdr>
    </w:div>
    <w:div w:id="1128864517">
      <w:bodyDiv w:val="1"/>
      <w:marLeft w:val="0"/>
      <w:marRight w:val="0"/>
      <w:marTop w:val="0"/>
      <w:marBottom w:val="0"/>
      <w:divBdr>
        <w:top w:val="none" w:sz="0" w:space="0" w:color="auto"/>
        <w:left w:val="none" w:sz="0" w:space="0" w:color="auto"/>
        <w:bottom w:val="none" w:sz="0" w:space="0" w:color="auto"/>
        <w:right w:val="none" w:sz="0" w:space="0" w:color="auto"/>
      </w:divBdr>
    </w:div>
    <w:div w:id="1136802273">
      <w:bodyDiv w:val="1"/>
      <w:marLeft w:val="0"/>
      <w:marRight w:val="0"/>
      <w:marTop w:val="0"/>
      <w:marBottom w:val="0"/>
      <w:divBdr>
        <w:top w:val="none" w:sz="0" w:space="0" w:color="auto"/>
        <w:left w:val="none" w:sz="0" w:space="0" w:color="auto"/>
        <w:bottom w:val="none" w:sz="0" w:space="0" w:color="auto"/>
        <w:right w:val="none" w:sz="0" w:space="0" w:color="auto"/>
      </w:divBdr>
    </w:div>
    <w:div w:id="1186868309">
      <w:bodyDiv w:val="1"/>
      <w:marLeft w:val="0"/>
      <w:marRight w:val="0"/>
      <w:marTop w:val="0"/>
      <w:marBottom w:val="0"/>
      <w:divBdr>
        <w:top w:val="none" w:sz="0" w:space="0" w:color="auto"/>
        <w:left w:val="none" w:sz="0" w:space="0" w:color="auto"/>
        <w:bottom w:val="none" w:sz="0" w:space="0" w:color="auto"/>
        <w:right w:val="none" w:sz="0" w:space="0" w:color="auto"/>
      </w:divBdr>
    </w:div>
    <w:div w:id="1315179213">
      <w:bodyDiv w:val="1"/>
      <w:marLeft w:val="0"/>
      <w:marRight w:val="0"/>
      <w:marTop w:val="0"/>
      <w:marBottom w:val="0"/>
      <w:divBdr>
        <w:top w:val="none" w:sz="0" w:space="0" w:color="auto"/>
        <w:left w:val="none" w:sz="0" w:space="0" w:color="auto"/>
        <w:bottom w:val="none" w:sz="0" w:space="0" w:color="auto"/>
        <w:right w:val="none" w:sz="0" w:space="0" w:color="auto"/>
      </w:divBdr>
    </w:div>
    <w:div w:id="1330402733">
      <w:bodyDiv w:val="1"/>
      <w:marLeft w:val="0"/>
      <w:marRight w:val="0"/>
      <w:marTop w:val="0"/>
      <w:marBottom w:val="0"/>
      <w:divBdr>
        <w:top w:val="none" w:sz="0" w:space="0" w:color="auto"/>
        <w:left w:val="none" w:sz="0" w:space="0" w:color="auto"/>
        <w:bottom w:val="none" w:sz="0" w:space="0" w:color="auto"/>
        <w:right w:val="none" w:sz="0" w:space="0" w:color="auto"/>
      </w:divBdr>
    </w:div>
    <w:div w:id="1391732487">
      <w:bodyDiv w:val="1"/>
      <w:marLeft w:val="0"/>
      <w:marRight w:val="0"/>
      <w:marTop w:val="0"/>
      <w:marBottom w:val="0"/>
      <w:divBdr>
        <w:top w:val="none" w:sz="0" w:space="0" w:color="auto"/>
        <w:left w:val="none" w:sz="0" w:space="0" w:color="auto"/>
        <w:bottom w:val="none" w:sz="0" w:space="0" w:color="auto"/>
        <w:right w:val="none" w:sz="0" w:space="0" w:color="auto"/>
      </w:divBdr>
    </w:div>
    <w:div w:id="1486123948">
      <w:bodyDiv w:val="1"/>
      <w:marLeft w:val="0"/>
      <w:marRight w:val="0"/>
      <w:marTop w:val="0"/>
      <w:marBottom w:val="0"/>
      <w:divBdr>
        <w:top w:val="none" w:sz="0" w:space="0" w:color="auto"/>
        <w:left w:val="none" w:sz="0" w:space="0" w:color="auto"/>
        <w:bottom w:val="none" w:sz="0" w:space="0" w:color="auto"/>
        <w:right w:val="none" w:sz="0" w:space="0" w:color="auto"/>
      </w:divBdr>
      <w:divsChild>
        <w:div w:id="866067741">
          <w:marLeft w:val="0"/>
          <w:marRight w:val="0"/>
          <w:marTop w:val="0"/>
          <w:marBottom w:val="0"/>
          <w:divBdr>
            <w:top w:val="none" w:sz="0" w:space="0" w:color="auto"/>
            <w:left w:val="none" w:sz="0" w:space="0" w:color="auto"/>
            <w:bottom w:val="none" w:sz="0" w:space="0" w:color="auto"/>
            <w:right w:val="none" w:sz="0" w:space="0" w:color="auto"/>
          </w:divBdr>
          <w:divsChild>
            <w:div w:id="133957587">
              <w:marLeft w:val="0"/>
              <w:marRight w:val="0"/>
              <w:marTop w:val="0"/>
              <w:marBottom w:val="0"/>
              <w:divBdr>
                <w:top w:val="none" w:sz="0" w:space="0" w:color="auto"/>
                <w:left w:val="none" w:sz="0" w:space="0" w:color="auto"/>
                <w:bottom w:val="none" w:sz="0" w:space="0" w:color="auto"/>
                <w:right w:val="none" w:sz="0" w:space="0" w:color="auto"/>
              </w:divBdr>
            </w:div>
            <w:div w:id="696469010">
              <w:marLeft w:val="0"/>
              <w:marRight w:val="0"/>
              <w:marTop w:val="0"/>
              <w:marBottom w:val="0"/>
              <w:divBdr>
                <w:top w:val="none" w:sz="0" w:space="0" w:color="auto"/>
                <w:left w:val="none" w:sz="0" w:space="0" w:color="auto"/>
                <w:bottom w:val="none" w:sz="0" w:space="0" w:color="auto"/>
                <w:right w:val="none" w:sz="0" w:space="0" w:color="auto"/>
              </w:divBdr>
            </w:div>
            <w:div w:id="759834165">
              <w:marLeft w:val="0"/>
              <w:marRight w:val="0"/>
              <w:marTop w:val="0"/>
              <w:marBottom w:val="0"/>
              <w:divBdr>
                <w:top w:val="none" w:sz="0" w:space="0" w:color="auto"/>
                <w:left w:val="none" w:sz="0" w:space="0" w:color="auto"/>
                <w:bottom w:val="none" w:sz="0" w:space="0" w:color="auto"/>
                <w:right w:val="none" w:sz="0" w:space="0" w:color="auto"/>
              </w:divBdr>
            </w:div>
            <w:div w:id="901330987">
              <w:marLeft w:val="0"/>
              <w:marRight w:val="0"/>
              <w:marTop w:val="0"/>
              <w:marBottom w:val="0"/>
              <w:divBdr>
                <w:top w:val="none" w:sz="0" w:space="0" w:color="auto"/>
                <w:left w:val="none" w:sz="0" w:space="0" w:color="auto"/>
                <w:bottom w:val="none" w:sz="0" w:space="0" w:color="auto"/>
                <w:right w:val="none" w:sz="0" w:space="0" w:color="auto"/>
              </w:divBdr>
            </w:div>
            <w:div w:id="1261333256">
              <w:marLeft w:val="0"/>
              <w:marRight w:val="0"/>
              <w:marTop w:val="0"/>
              <w:marBottom w:val="0"/>
              <w:divBdr>
                <w:top w:val="none" w:sz="0" w:space="0" w:color="auto"/>
                <w:left w:val="none" w:sz="0" w:space="0" w:color="auto"/>
                <w:bottom w:val="none" w:sz="0" w:space="0" w:color="auto"/>
                <w:right w:val="none" w:sz="0" w:space="0" w:color="auto"/>
              </w:divBdr>
            </w:div>
            <w:div w:id="1286539179">
              <w:marLeft w:val="0"/>
              <w:marRight w:val="0"/>
              <w:marTop w:val="0"/>
              <w:marBottom w:val="0"/>
              <w:divBdr>
                <w:top w:val="none" w:sz="0" w:space="0" w:color="auto"/>
                <w:left w:val="none" w:sz="0" w:space="0" w:color="auto"/>
                <w:bottom w:val="none" w:sz="0" w:space="0" w:color="auto"/>
                <w:right w:val="none" w:sz="0" w:space="0" w:color="auto"/>
              </w:divBdr>
            </w:div>
            <w:div w:id="1338658646">
              <w:marLeft w:val="0"/>
              <w:marRight w:val="0"/>
              <w:marTop w:val="0"/>
              <w:marBottom w:val="0"/>
              <w:divBdr>
                <w:top w:val="none" w:sz="0" w:space="0" w:color="auto"/>
                <w:left w:val="none" w:sz="0" w:space="0" w:color="auto"/>
                <w:bottom w:val="none" w:sz="0" w:space="0" w:color="auto"/>
                <w:right w:val="none" w:sz="0" w:space="0" w:color="auto"/>
              </w:divBdr>
            </w:div>
            <w:div w:id="15179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98990">
      <w:bodyDiv w:val="1"/>
      <w:marLeft w:val="0"/>
      <w:marRight w:val="0"/>
      <w:marTop w:val="0"/>
      <w:marBottom w:val="0"/>
      <w:divBdr>
        <w:top w:val="none" w:sz="0" w:space="0" w:color="auto"/>
        <w:left w:val="none" w:sz="0" w:space="0" w:color="auto"/>
        <w:bottom w:val="none" w:sz="0" w:space="0" w:color="auto"/>
        <w:right w:val="none" w:sz="0" w:space="0" w:color="auto"/>
      </w:divBdr>
    </w:div>
    <w:div w:id="1615820820">
      <w:bodyDiv w:val="1"/>
      <w:marLeft w:val="0"/>
      <w:marRight w:val="0"/>
      <w:marTop w:val="0"/>
      <w:marBottom w:val="0"/>
      <w:divBdr>
        <w:top w:val="none" w:sz="0" w:space="0" w:color="auto"/>
        <w:left w:val="none" w:sz="0" w:space="0" w:color="auto"/>
        <w:bottom w:val="none" w:sz="0" w:space="0" w:color="auto"/>
        <w:right w:val="none" w:sz="0" w:space="0" w:color="auto"/>
      </w:divBdr>
    </w:div>
    <w:div w:id="1683505867">
      <w:bodyDiv w:val="1"/>
      <w:marLeft w:val="0"/>
      <w:marRight w:val="0"/>
      <w:marTop w:val="0"/>
      <w:marBottom w:val="0"/>
      <w:divBdr>
        <w:top w:val="none" w:sz="0" w:space="0" w:color="auto"/>
        <w:left w:val="none" w:sz="0" w:space="0" w:color="auto"/>
        <w:bottom w:val="none" w:sz="0" w:space="0" w:color="auto"/>
        <w:right w:val="none" w:sz="0" w:space="0" w:color="auto"/>
      </w:divBdr>
    </w:div>
    <w:div w:id="1729917867">
      <w:bodyDiv w:val="1"/>
      <w:marLeft w:val="0"/>
      <w:marRight w:val="0"/>
      <w:marTop w:val="0"/>
      <w:marBottom w:val="0"/>
      <w:divBdr>
        <w:top w:val="none" w:sz="0" w:space="0" w:color="auto"/>
        <w:left w:val="none" w:sz="0" w:space="0" w:color="auto"/>
        <w:bottom w:val="none" w:sz="0" w:space="0" w:color="auto"/>
        <w:right w:val="none" w:sz="0" w:space="0" w:color="auto"/>
      </w:divBdr>
    </w:div>
    <w:div w:id="1746998475">
      <w:bodyDiv w:val="1"/>
      <w:marLeft w:val="0"/>
      <w:marRight w:val="0"/>
      <w:marTop w:val="0"/>
      <w:marBottom w:val="0"/>
      <w:divBdr>
        <w:top w:val="none" w:sz="0" w:space="0" w:color="auto"/>
        <w:left w:val="none" w:sz="0" w:space="0" w:color="auto"/>
        <w:bottom w:val="none" w:sz="0" w:space="0" w:color="auto"/>
        <w:right w:val="none" w:sz="0" w:space="0" w:color="auto"/>
      </w:divBdr>
    </w:div>
    <w:div w:id="1747609987">
      <w:bodyDiv w:val="1"/>
      <w:marLeft w:val="0"/>
      <w:marRight w:val="0"/>
      <w:marTop w:val="0"/>
      <w:marBottom w:val="0"/>
      <w:divBdr>
        <w:top w:val="none" w:sz="0" w:space="0" w:color="auto"/>
        <w:left w:val="none" w:sz="0" w:space="0" w:color="auto"/>
        <w:bottom w:val="none" w:sz="0" w:space="0" w:color="auto"/>
        <w:right w:val="none" w:sz="0" w:space="0" w:color="auto"/>
      </w:divBdr>
    </w:div>
    <w:div w:id="1805196303">
      <w:bodyDiv w:val="1"/>
      <w:marLeft w:val="0"/>
      <w:marRight w:val="0"/>
      <w:marTop w:val="0"/>
      <w:marBottom w:val="0"/>
      <w:divBdr>
        <w:top w:val="none" w:sz="0" w:space="0" w:color="auto"/>
        <w:left w:val="none" w:sz="0" w:space="0" w:color="auto"/>
        <w:bottom w:val="none" w:sz="0" w:space="0" w:color="auto"/>
        <w:right w:val="none" w:sz="0" w:space="0" w:color="auto"/>
      </w:divBdr>
    </w:div>
    <w:div w:id="1823811376">
      <w:bodyDiv w:val="1"/>
      <w:marLeft w:val="0"/>
      <w:marRight w:val="0"/>
      <w:marTop w:val="0"/>
      <w:marBottom w:val="0"/>
      <w:divBdr>
        <w:top w:val="none" w:sz="0" w:space="0" w:color="auto"/>
        <w:left w:val="none" w:sz="0" w:space="0" w:color="auto"/>
        <w:bottom w:val="none" w:sz="0" w:space="0" w:color="auto"/>
        <w:right w:val="none" w:sz="0" w:space="0" w:color="auto"/>
      </w:divBdr>
    </w:div>
    <w:div w:id="1890217091">
      <w:bodyDiv w:val="1"/>
      <w:marLeft w:val="0"/>
      <w:marRight w:val="0"/>
      <w:marTop w:val="0"/>
      <w:marBottom w:val="0"/>
      <w:divBdr>
        <w:top w:val="none" w:sz="0" w:space="0" w:color="auto"/>
        <w:left w:val="none" w:sz="0" w:space="0" w:color="auto"/>
        <w:bottom w:val="none" w:sz="0" w:space="0" w:color="auto"/>
        <w:right w:val="none" w:sz="0" w:space="0" w:color="auto"/>
      </w:divBdr>
    </w:div>
    <w:div w:id="1939363661">
      <w:bodyDiv w:val="1"/>
      <w:marLeft w:val="0"/>
      <w:marRight w:val="0"/>
      <w:marTop w:val="0"/>
      <w:marBottom w:val="0"/>
      <w:divBdr>
        <w:top w:val="none" w:sz="0" w:space="0" w:color="auto"/>
        <w:left w:val="none" w:sz="0" w:space="0" w:color="auto"/>
        <w:bottom w:val="none" w:sz="0" w:space="0" w:color="auto"/>
        <w:right w:val="none" w:sz="0" w:space="0" w:color="auto"/>
      </w:divBdr>
    </w:div>
    <w:div w:id="1975065039">
      <w:bodyDiv w:val="1"/>
      <w:marLeft w:val="0"/>
      <w:marRight w:val="0"/>
      <w:marTop w:val="0"/>
      <w:marBottom w:val="0"/>
      <w:divBdr>
        <w:top w:val="none" w:sz="0" w:space="0" w:color="auto"/>
        <w:left w:val="none" w:sz="0" w:space="0" w:color="auto"/>
        <w:bottom w:val="none" w:sz="0" w:space="0" w:color="auto"/>
        <w:right w:val="none" w:sz="0" w:space="0" w:color="auto"/>
      </w:divBdr>
    </w:div>
    <w:div w:id="1978146604">
      <w:bodyDiv w:val="1"/>
      <w:marLeft w:val="0"/>
      <w:marRight w:val="0"/>
      <w:marTop w:val="0"/>
      <w:marBottom w:val="0"/>
      <w:divBdr>
        <w:top w:val="none" w:sz="0" w:space="0" w:color="auto"/>
        <w:left w:val="none" w:sz="0" w:space="0" w:color="auto"/>
        <w:bottom w:val="none" w:sz="0" w:space="0" w:color="auto"/>
        <w:right w:val="none" w:sz="0" w:space="0" w:color="auto"/>
      </w:divBdr>
    </w:div>
    <w:div w:id="2124886410">
      <w:bodyDiv w:val="1"/>
      <w:marLeft w:val="0"/>
      <w:marRight w:val="0"/>
      <w:marTop w:val="0"/>
      <w:marBottom w:val="0"/>
      <w:divBdr>
        <w:top w:val="none" w:sz="0" w:space="0" w:color="auto"/>
        <w:left w:val="none" w:sz="0" w:space="0" w:color="auto"/>
        <w:bottom w:val="none" w:sz="0" w:space="0" w:color="auto"/>
        <w:right w:val="none" w:sz="0" w:space="0" w:color="auto"/>
      </w:divBdr>
      <w:divsChild>
        <w:div w:id="1195114956">
          <w:marLeft w:val="0"/>
          <w:marRight w:val="0"/>
          <w:marTop w:val="0"/>
          <w:marBottom w:val="0"/>
          <w:divBdr>
            <w:top w:val="none" w:sz="0" w:space="0" w:color="auto"/>
            <w:left w:val="none" w:sz="0" w:space="0" w:color="auto"/>
            <w:bottom w:val="none" w:sz="0" w:space="0" w:color="auto"/>
            <w:right w:val="none" w:sz="0" w:space="0" w:color="auto"/>
          </w:divBdr>
        </w:div>
      </w:divsChild>
    </w:div>
    <w:div w:id="2146776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zrcr.cz/vyvojar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8AAED-B0A6-4013-8875-2CA482E60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428</Words>
  <Characters>2532</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2955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2017-06-27T13:42:00Z</dcterms:created>
  <dcterms:modified xsi:type="dcterms:W3CDTF">2017-06-27T13:42:00Z</dcterms:modified>
</cp:coreProperties>
</file>